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DCFA73" w14:textId="77777777" w:rsidR="00C80CE8" w:rsidRPr="00132A75" w:rsidRDefault="00C80CE8" w:rsidP="00C80CE8">
      <w:pPr>
        <w:ind w:firstLine="720"/>
        <w:rPr>
          <w:b/>
          <w:color w:val="000000" w:themeColor="text1"/>
          <w:sz w:val="18"/>
          <w:szCs w:val="18"/>
        </w:rPr>
      </w:pPr>
    </w:p>
    <w:p w14:paraId="625B674A" w14:textId="77777777" w:rsidR="003F619F" w:rsidRPr="00132A75" w:rsidRDefault="003F619F" w:rsidP="00C80CE8">
      <w:pPr>
        <w:rPr>
          <w:color w:val="000000" w:themeColor="text1"/>
          <w:sz w:val="18"/>
          <w:szCs w:val="18"/>
        </w:rPr>
      </w:pPr>
    </w:p>
    <w:tbl>
      <w:tblPr>
        <w:tblStyle w:val="TableGrid"/>
        <w:tblpPr w:leftFromText="180" w:rightFromText="180" w:vertAnchor="page" w:horzAnchor="margin" w:tblpXSpec="center" w:tblpY="2071"/>
        <w:tblW w:w="14400" w:type="dxa"/>
        <w:tblLook w:val="04A0" w:firstRow="1" w:lastRow="0" w:firstColumn="1" w:lastColumn="0" w:noHBand="0" w:noVBand="1"/>
      </w:tblPr>
      <w:tblGrid>
        <w:gridCol w:w="4410"/>
        <w:gridCol w:w="9990"/>
      </w:tblGrid>
      <w:tr w:rsidR="00136B78" w:rsidRPr="00132A75" w14:paraId="0AC89FAC" w14:textId="77777777" w:rsidTr="003F619F">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2A37217" w14:textId="77777777" w:rsidR="00136B78" w:rsidRPr="00132A75" w:rsidRDefault="00136B78" w:rsidP="003F619F">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35CD0F2" w14:textId="77777777" w:rsidR="00136B78" w:rsidRPr="00132A75" w:rsidRDefault="00136B78" w:rsidP="003F619F">
            <w:pPr>
              <w:rPr>
                <w:color w:val="000000" w:themeColor="text1"/>
                <w:sz w:val="18"/>
                <w:szCs w:val="18"/>
              </w:rPr>
            </w:pPr>
            <w:r w:rsidRPr="00132A75">
              <w:rPr>
                <w:color w:val="000000" w:themeColor="text1"/>
                <w:sz w:val="18"/>
                <w:szCs w:val="18"/>
              </w:rPr>
              <w:t>JPMorgan Chase Bank, N.A. - London Branch (7H6GLXDRUGQFU57RNE97)</w:t>
            </w:r>
          </w:p>
        </w:tc>
      </w:tr>
      <w:tr w:rsidR="00136B78" w:rsidRPr="00132A75" w14:paraId="29DF8240" w14:textId="77777777" w:rsidTr="003F619F">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DA22F19" w14:textId="77777777" w:rsidR="00136B78" w:rsidRPr="00132A75" w:rsidRDefault="00136B78" w:rsidP="003F619F">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1F5B2F6" w14:textId="06B69AA5" w:rsidR="006F5AAD" w:rsidRPr="00132A75" w:rsidRDefault="00136B78" w:rsidP="003F619F">
            <w:pPr>
              <w:rPr>
                <w:color w:val="000000" w:themeColor="text1"/>
                <w:sz w:val="18"/>
                <w:szCs w:val="18"/>
              </w:rPr>
            </w:pPr>
            <w:r w:rsidRPr="00132A75">
              <w:rPr>
                <w:color w:val="000000" w:themeColor="text1"/>
                <w:sz w:val="18"/>
                <w:szCs w:val="18"/>
              </w:rPr>
              <w:t xml:space="preserve">Equities - Shares &amp; Depositary Receipts: Tick </w:t>
            </w:r>
            <w:r w:rsidR="00764808">
              <w:rPr>
                <w:color w:val="000000" w:themeColor="text1"/>
                <w:sz w:val="18"/>
                <w:szCs w:val="18"/>
              </w:rPr>
              <w:t>s</w:t>
            </w:r>
            <w:r w:rsidRPr="00132A75">
              <w:rPr>
                <w:color w:val="000000" w:themeColor="text1"/>
                <w:sz w:val="18"/>
                <w:szCs w:val="18"/>
              </w:rPr>
              <w:t xml:space="preserve">ize </w:t>
            </w:r>
            <w:r w:rsidR="00764808">
              <w:rPr>
                <w:color w:val="000000" w:themeColor="text1"/>
                <w:sz w:val="18"/>
                <w:szCs w:val="18"/>
              </w:rPr>
              <w:t>l</w:t>
            </w:r>
            <w:r w:rsidRPr="00132A75">
              <w:rPr>
                <w:color w:val="000000" w:themeColor="text1"/>
                <w:sz w:val="18"/>
                <w:szCs w:val="18"/>
              </w:rPr>
              <w:t xml:space="preserve">iquidity </w:t>
            </w:r>
            <w:r w:rsidR="00764808">
              <w:rPr>
                <w:color w:val="000000" w:themeColor="text1"/>
                <w:sz w:val="18"/>
                <w:szCs w:val="18"/>
              </w:rPr>
              <w:t>b</w:t>
            </w:r>
            <w:r w:rsidRPr="00132A75">
              <w:rPr>
                <w:color w:val="000000" w:themeColor="text1"/>
                <w:sz w:val="18"/>
                <w:szCs w:val="18"/>
              </w:rPr>
              <w:t xml:space="preserve">ands </w:t>
            </w:r>
            <w:r>
              <w:rPr>
                <w:color w:val="000000" w:themeColor="text1"/>
                <w:sz w:val="18"/>
                <w:szCs w:val="18"/>
              </w:rPr>
              <w:t>1</w:t>
            </w:r>
            <w:r w:rsidRPr="00132A75">
              <w:rPr>
                <w:color w:val="000000" w:themeColor="text1"/>
                <w:sz w:val="18"/>
                <w:szCs w:val="18"/>
              </w:rPr>
              <w:t xml:space="preserve"> </w:t>
            </w:r>
            <w:r>
              <w:rPr>
                <w:color w:val="000000" w:themeColor="text1"/>
                <w:sz w:val="18"/>
                <w:szCs w:val="18"/>
              </w:rPr>
              <w:t>a</w:t>
            </w:r>
            <w:r w:rsidRPr="00132A75">
              <w:rPr>
                <w:color w:val="000000" w:themeColor="text1"/>
                <w:sz w:val="18"/>
                <w:szCs w:val="18"/>
              </w:rPr>
              <w:t xml:space="preserve">nd </w:t>
            </w:r>
            <w:r>
              <w:rPr>
                <w:color w:val="000000" w:themeColor="text1"/>
                <w:sz w:val="18"/>
                <w:szCs w:val="18"/>
              </w:rPr>
              <w:t>2</w:t>
            </w:r>
            <w:r w:rsidRPr="00132A75">
              <w:rPr>
                <w:color w:val="000000" w:themeColor="text1"/>
                <w:sz w:val="18"/>
                <w:szCs w:val="18"/>
              </w:rPr>
              <w:t xml:space="preserve"> (from </w:t>
            </w:r>
            <w:r>
              <w:rPr>
                <w:color w:val="000000" w:themeColor="text1"/>
                <w:sz w:val="18"/>
                <w:szCs w:val="18"/>
              </w:rPr>
              <w:t>0 to 79</w:t>
            </w:r>
            <w:r w:rsidRPr="00132A75">
              <w:rPr>
                <w:color w:val="000000" w:themeColor="text1"/>
                <w:sz w:val="18"/>
                <w:szCs w:val="18"/>
              </w:rPr>
              <w:t xml:space="preserve"> trades per day)</w:t>
            </w:r>
          </w:p>
        </w:tc>
      </w:tr>
      <w:tr w:rsidR="00136B78" w:rsidRPr="00132A75" w14:paraId="27D36A45" w14:textId="77777777" w:rsidTr="003F619F">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E94A6E4" w14:textId="77777777" w:rsidR="00136B78" w:rsidRPr="00132A75" w:rsidRDefault="00136B78" w:rsidP="003F619F">
            <w:pPr>
              <w:jc w:val="center"/>
              <w:rPr>
                <w:color w:val="000000" w:themeColor="text1"/>
                <w:sz w:val="18"/>
                <w:szCs w:val="18"/>
              </w:rPr>
            </w:pPr>
            <w:r w:rsidRPr="00132A75">
              <w:rPr>
                <w:color w:val="000000" w:themeColor="text1"/>
                <w:sz w:val="18"/>
                <w:szCs w:val="18"/>
              </w:rPr>
              <w:t>Summary of Analysis</w:t>
            </w:r>
          </w:p>
        </w:tc>
      </w:tr>
      <w:tr w:rsidR="00136B78" w:rsidRPr="00132A75" w14:paraId="5407BF6F" w14:textId="77777777" w:rsidTr="003F619F">
        <w:tc>
          <w:tcPr>
            <w:tcW w:w="14400" w:type="dxa"/>
            <w:gridSpan w:val="2"/>
            <w:tcBorders>
              <w:left w:val="single" w:sz="12" w:space="0" w:color="auto"/>
              <w:right w:val="single" w:sz="12" w:space="0" w:color="auto"/>
            </w:tcBorders>
          </w:tcPr>
          <w:p w14:paraId="6C5D9382" w14:textId="34A3E15D" w:rsidR="003673C7" w:rsidRPr="003673C7" w:rsidRDefault="003673C7" w:rsidP="003F619F">
            <w:pPr>
              <w:rPr>
                <w:b/>
                <w:bCs/>
                <w:color w:val="000000"/>
                <w:sz w:val="18"/>
                <w:szCs w:val="18"/>
                <w:u w:val="single"/>
              </w:rPr>
            </w:pPr>
            <w:bookmarkStart w:id="0" w:name="_Hlk70437392"/>
            <w:r>
              <w:rPr>
                <w:b/>
                <w:bCs/>
                <w:color w:val="000000"/>
                <w:sz w:val="18"/>
                <w:szCs w:val="18"/>
                <w:u w:val="single"/>
              </w:rPr>
              <w:t>JPMorgan Chase Bank, N.A. – London Branch: Agency Securities Lending business (“Agency Securities Lending”):</w:t>
            </w:r>
          </w:p>
          <w:p w14:paraId="1E373E36" w14:textId="77777777" w:rsidR="003673C7" w:rsidRDefault="003673C7" w:rsidP="003F619F">
            <w:pPr>
              <w:contextualSpacing/>
              <w:rPr>
                <w:color w:val="000000" w:themeColor="text1"/>
                <w:sz w:val="18"/>
                <w:szCs w:val="18"/>
              </w:rPr>
            </w:pPr>
          </w:p>
          <w:p w14:paraId="4573BF74" w14:textId="77777777" w:rsidR="00531892" w:rsidRDefault="00531892" w:rsidP="00531892">
            <w:pPr>
              <w:contextualSpacing/>
              <w:jc w:val="both"/>
              <w:rPr>
                <w:color w:val="000000" w:themeColor="text1"/>
                <w:sz w:val="18"/>
                <w:szCs w:val="18"/>
              </w:rPr>
            </w:pPr>
            <w:r w:rsidRPr="009B035B">
              <w:rPr>
                <w:color w:val="000000" w:themeColor="text1"/>
                <w:sz w:val="18"/>
                <w:szCs w:val="18"/>
              </w:rPr>
              <w:t>For the year of 2020</w:t>
            </w:r>
            <w:r>
              <w:rPr>
                <w:color w:val="000000" w:themeColor="text1"/>
                <w:sz w:val="18"/>
                <w:szCs w:val="18"/>
              </w:rPr>
              <w:t>,</w:t>
            </w:r>
            <w:r w:rsidRPr="009B035B">
              <w:rPr>
                <w:color w:val="000000" w:themeColor="text1"/>
                <w:sz w:val="18"/>
                <w:szCs w:val="18"/>
              </w:rPr>
              <w:t xml:space="preserve"> JPMorgan Chase Bank,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w:t>
            </w:r>
            <w:r>
              <w:rPr>
                <w:color w:val="000000" w:themeColor="text1"/>
                <w:sz w:val="18"/>
                <w:szCs w:val="18"/>
              </w:rPr>
              <w:t xml:space="preserve">For Securities Financing Transactions (SFTs), Best </w:t>
            </w:r>
            <w:r w:rsidRPr="009B035B">
              <w:rPr>
                <w:color w:val="000000" w:themeColor="text1"/>
                <w:sz w:val="18"/>
                <w:szCs w:val="18"/>
              </w:rPr>
              <w:t xml:space="preserve">Execution was monitored by performing post-trade checks using exception reporting whereby current fees/rebates of open loans are compared to rates supplied by a third party vendor transactions to identify outliers.  For the </w:t>
            </w:r>
            <w:r w:rsidRPr="00792F70">
              <w:rPr>
                <w:color w:val="000000" w:themeColor="text1"/>
                <w:sz w:val="18"/>
                <w:szCs w:val="18"/>
              </w:rPr>
              <w:t>Investment of Cash or Cash Collateral</w:t>
            </w:r>
            <w:r w:rsidRPr="009B035B">
              <w:rPr>
                <w:color w:val="000000" w:themeColor="text1"/>
                <w:sz w:val="18"/>
                <w:szCs w:val="18"/>
              </w:rPr>
              <w:t xml:space="preserve">,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 making process was followed. </w:t>
            </w:r>
          </w:p>
          <w:p w14:paraId="74A0B334" w14:textId="3ED9934B" w:rsidR="00B34A26" w:rsidRPr="00132A75" w:rsidRDefault="00B34A26" w:rsidP="003F619F">
            <w:pPr>
              <w:contextualSpacing/>
              <w:rPr>
                <w:color w:val="000000" w:themeColor="text1"/>
                <w:sz w:val="18"/>
                <w:szCs w:val="18"/>
              </w:rPr>
            </w:pPr>
          </w:p>
        </w:tc>
      </w:tr>
      <w:tr w:rsidR="00136B78" w:rsidRPr="00132A75" w14:paraId="0791E75D" w14:textId="77777777" w:rsidTr="003F619F">
        <w:tc>
          <w:tcPr>
            <w:tcW w:w="4410" w:type="dxa"/>
            <w:tcBorders>
              <w:left w:val="single" w:sz="12" w:space="0" w:color="auto"/>
            </w:tcBorders>
            <w:shd w:val="clear" w:color="auto" w:fill="D9D9D9" w:themeFill="background1" w:themeFillShade="D9"/>
          </w:tcPr>
          <w:p w14:paraId="4847F4BE" w14:textId="77777777" w:rsidR="00136B78" w:rsidRPr="00132A75" w:rsidRDefault="00136B78" w:rsidP="003F619F">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0B84FAB0" w14:textId="5CE5096A" w:rsidR="00136B78" w:rsidRPr="00132A75" w:rsidRDefault="00136B78" w:rsidP="003F619F">
            <w:pPr>
              <w:spacing w:after="120"/>
              <w:jc w:val="both"/>
              <w:rPr>
                <w:color w:val="000000" w:themeColor="text1"/>
                <w:sz w:val="18"/>
                <w:szCs w:val="18"/>
              </w:rPr>
            </w:pPr>
            <w:r w:rsidRPr="00132A75">
              <w:rPr>
                <w:color w:val="000000" w:themeColor="text1"/>
                <w:sz w:val="18"/>
                <w:szCs w:val="18"/>
              </w:rPr>
              <w:t xml:space="preserve">Please refer to </w:t>
            </w:r>
            <w:hyperlink r:id="rId9" w:history="1">
              <w:r w:rsidRPr="003673C7">
                <w:rPr>
                  <w:rStyle w:val="Hyperlink"/>
                  <w:sz w:val="18"/>
                  <w:szCs w:val="18"/>
                </w:rPr>
                <w:t>J.P. Morgan EMEA Securities Services: Execution Policy</w:t>
              </w:r>
              <w:r w:rsidR="003673C7" w:rsidRPr="003673C7">
                <w:rPr>
                  <w:rStyle w:val="Hyperlink"/>
                  <w:sz w:val="18"/>
                  <w:szCs w:val="18"/>
                </w:rPr>
                <w:t xml:space="preserve"> Appendix 4</w:t>
              </w:r>
            </w:hyperlink>
            <w:r w:rsidR="003673C7">
              <w:rPr>
                <w:sz w:val="18"/>
                <w:szCs w:val="18"/>
              </w:rPr>
              <w:t>.  In this policy, page 7 details the considerations for the key execution factors and page 1</w:t>
            </w:r>
            <w:r w:rsidR="00481062">
              <w:rPr>
                <w:sz w:val="18"/>
                <w:szCs w:val="18"/>
              </w:rPr>
              <w:t>1</w:t>
            </w:r>
            <w:r w:rsidR="003673C7">
              <w:rPr>
                <w:sz w:val="18"/>
                <w:szCs w:val="18"/>
              </w:rPr>
              <w:t xml:space="preserve"> details the factors affecting Agency </w:t>
            </w:r>
            <w:r w:rsidR="005F41EE">
              <w:rPr>
                <w:sz w:val="18"/>
                <w:szCs w:val="18"/>
              </w:rPr>
              <w:t xml:space="preserve">Securities </w:t>
            </w:r>
            <w:r w:rsidR="003673C7">
              <w:rPr>
                <w:sz w:val="18"/>
                <w:szCs w:val="18"/>
              </w:rPr>
              <w:t>Lending</w:t>
            </w:r>
            <w:r w:rsidR="005F41EE">
              <w:rPr>
                <w:sz w:val="18"/>
                <w:szCs w:val="18"/>
              </w:rPr>
              <w:t>’s</w:t>
            </w:r>
            <w:r w:rsidR="003673C7">
              <w:rPr>
                <w:sz w:val="18"/>
                <w:szCs w:val="18"/>
              </w:rPr>
              <w:t xml:space="preserve"> choice of execution venues.</w:t>
            </w:r>
          </w:p>
        </w:tc>
      </w:tr>
      <w:tr w:rsidR="00136B78" w:rsidRPr="00132A75" w14:paraId="00541FFC" w14:textId="77777777" w:rsidTr="003F619F">
        <w:trPr>
          <w:trHeight w:val="485"/>
        </w:trPr>
        <w:tc>
          <w:tcPr>
            <w:tcW w:w="4410" w:type="dxa"/>
            <w:tcBorders>
              <w:left w:val="single" w:sz="12" w:space="0" w:color="auto"/>
            </w:tcBorders>
            <w:shd w:val="clear" w:color="auto" w:fill="D9D9D9" w:themeFill="background1" w:themeFillShade="D9"/>
          </w:tcPr>
          <w:p w14:paraId="0365A1D2" w14:textId="77777777" w:rsidR="00136B78" w:rsidRPr="00132A75" w:rsidRDefault="00136B78" w:rsidP="003F619F">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0EE46BF2" w14:textId="4806ADA6" w:rsidR="00136B78" w:rsidRDefault="003673C7" w:rsidP="00EB6F2E">
            <w:pPr>
              <w:rPr>
                <w:color w:val="000000" w:themeColor="text1"/>
                <w:sz w:val="18"/>
                <w:szCs w:val="18"/>
              </w:rPr>
            </w:pPr>
            <w:r>
              <w:rPr>
                <w:color w:val="000000" w:themeColor="text1"/>
                <w:sz w:val="18"/>
                <w:szCs w:val="18"/>
              </w:rPr>
              <w:t xml:space="preserve">Not Applicable.  </w:t>
            </w:r>
          </w:p>
          <w:p w14:paraId="5B5FABF1" w14:textId="582141C1" w:rsidR="00EB6F2E" w:rsidRPr="00132A75" w:rsidRDefault="00EB6F2E" w:rsidP="00EB6F2E">
            <w:pPr>
              <w:rPr>
                <w:color w:val="000000" w:themeColor="text1"/>
                <w:sz w:val="18"/>
                <w:szCs w:val="18"/>
              </w:rPr>
            </w:pPr>
          </w:p>
        </w:tc>
      </w:tr>
      <w:tr w:rsidR="00136B78" w:rsidRPr="00132A75" w14:paraId="6B1068BD" w14:textId="77777777" w:rsidTr="003F619F">
        <w:tc>
          <w:tcPr>
            <w:tcW w:w="4410" w:type="dxa"/>
            <w:tcBorders>
              <w:left w:val="single" w:sz="12" w:space="0" w:color="auto"/>
            </w:tcBorders>
            <w:shd w:val="clear" w:color="auto" w:fill="D9D9D9" w:themeFill="background1" w:themeFillShade="D9"/>
          </w:tcPr>
          <w:p w14:paraId="365BBB72" w14:textId="77777777" w:rsidR="00136B78" w:rsidRPr="00132A75" w:rsidRDefault="00136B78" w:rsidP="003F619F">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7B1E5B5E" w14:textId="77777777" w:rsidR="00531892" w:rsidRDefault="00531892" w:rsidP="00531892">
            <w:pPr>
              <w:jc w:val="both"/>
              <w:rPr>
                <w:color w:val="000000" w:themeColor="text1"/>
                <w:sz w:val="18"/>
                <w:szCs w:val="18"/>
              </w:rPr>
            </w:pPr>
            <w:r w:rsidRPr="00EB0D6D">
              <w:rPr>
                <w:color w:val="000000" w:themeColor="text1"/>
                <w:sz w:val="18"/>
                <w:szCs w:val="18"/>
                <w:u w:val="single"/>
              </w:rPr>
              <w:t>Securities Financing Transactions  (SFTs):</w:t>
            </w:r>
            <w:r w:rsidRPr="008958E1">
              <w:rPr>
                <w:color w:val="000000" w:themeColor="text1"/>
                <w:sz w:val="18"/>
                <w:szCs w:val="18"/>
              </w:rPr>
              <w:t xml:space="preserve">  JPMorgan Chase Bank, N.A.</w:t>
            </w:r>
            <w:r w:rsidRPr="009B035B">
              <w:rPr>
                <w:color w:val="000000" w:themeColor="text1"/>
                <w:sz w:val="18"/>
                <w:szCs w:val="18"/>
              </w:rPr>
              <w:t xml:space="preserve"> - London Branch is charged an annual participation fee by </w:t>
            </w:r>
            <w:proofErr w:type="spellStart"/>
            <w:r w:rsidRPr="009B035B">
              <w:rPr>
                <w:color w:val="000000" w:themeColor="text1"/>
                <w:sz w:val="18"/>
                <w:szCs w:val="18"/>
              </w:rPr>
              <w:t>EquiLend</w:t>
            </w:r>
            <w:proofErr w:type="spellEnd"/>
            <w:r w:rsidRPr="009B035B">
              <w:rPr>
                <w:color w:val="000000" w:themeColor="text1"/>
                <w:sz w:val="18"/>
                <w:szCs w:val="18"/>
              </w:rPr>
              <w:t xml:space="preserve"> for the use of its platform and related services.</w:t>
            </w:r>
          </w:p>
          <w:p w14:paraId="53E3F3E5" w14:textId="0607F0F2" w:rsidR="00136B78" w:rsidRPr="00132A75" w:rsidRDefault="00531892" w:rsidP="00531892">
            <w:pPr>
              <w:jc w:val="both"/>
              <w:rPr>
                <w:color w:val="000000" w:themeColor="text1"/>
                <w:sz w:val="18"/>
                <w:szCs w:val="18"/>
              </w:rPr>
            </w:pPr>
            <w:r>
              <w:rPr>
                <w:color w:val="000000" w:themeColor="text1"/>
                <w:sz w:val="18"/>
                <w:szCs w:val="18"/>
                <w:u w:val="single"/>
              </w:rPr>
              <w:t>Investment of Cash or Cash Collateral</w:t>
            </w:r>
            <w:r>
              <w:rPr>
                <w:color w:val="000000" w:themeColor="text1"/>
                <w:sz w:val="18"/>
                <w:szCs w:val="18"/>
              </w:rPr>
              <w:t>: Not Applicable.</w:t>
            </w:r>
          </w:p>
        </w:tc>
      </w:tr>
      <w:tr w:rsidR="00136B78" w:rsidRPr="00132A75" w14:paraId="0A3C9C6F" w14:textId="77777777" w:rsidTr="003F619F">
        <w:trPr>
          <w:trHeight w:val="368"/>
        </w:trPr>
        <w:tc>
          <w:tcPr>
            <w:tcW w:w="4410" w:type="dxa"/>
            <w:tcBorders>
              <w:left w:val="single" w:sz="12" w:space="0" w:color="auto"/>
            </w:tcBorders>
            <w:shd w:val="clear" w:color="auto" w:fill="D9D9D9" w:themeFill="background1" w:themeFillShade="D9"/>
          </w:tcPr>
          <w:p w14:paraId="6F8EFE9D" w14:textId="77777777" w:rsidR="00136B78" w:rsidRPr="00132A75" w:rsidRDefault="00136B78" w:rsidP="003F619F">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5BCAB2DD" w14:textId="6BCC7889" w:rsidR="00136B78" w:rsidRPr="00136B78" w:rsidRDefault="00531892" w:rsidP="003F619F">
            <w:pPr>
              <w:rPr>
                <w:sz w:val="18"/>
                <w:szCs w:val="18"/>
              </w:rPr>
            </w:pPr>
            <w:r>
              <w:rPr>
                <w:sz w:val="18"/>
                <w:szCs w:val="18"/>
              </w:rPr>
              <w:t xml:space="preserve">No changes to execution venues.  </w:t>
            </w:r>
            <w:r w:rsidR="00136B78">
              <w:rPr>
                <w:sz w:val="18"/>
                <w:szCs w:val="18"/>
              </w:rPr>
              <w:t xml:space="preserve">The list of execution venues can be found </w:t>
            </w:r>
            <w:r w:rsidR="00EB6F2E">
              <w:rPr>
                <w:sz w:val="18"/>
                <w:szCs w:val="18"/>
              </w:rPr>
              <w:t>in the</w:t>
            </w:r>
            <w:r w:rsidR="00136B78">
              <w:rPr>
                <w:sz w:val="18"/>
                <w:szCs w:val="18"/>
              </w:rPr>
              <w:t xml:space="preserve"> </w:t>
            </w:r>
            <w:hyperlink r:id="rId10" w:history="1">
              <w:r w:rsidR="00EB6F2E">
                <w:rPr>
                  <w:rStyle w:val="Hyperlink"/>
                  <w:sz w:val="18"/>
                  <w:szCs w:val="18"/>
                </w:rPr>
                <w:t>J.P. Morgan Execution Policy</w:t>
              </w:r>
            </w:hyperlink>
            <w:r w:rsidR="00136B78">
              <w:rPr>
                <w:sz w:val="18"/>
                <w:szCs w:val="18"/>
              </w:rPr>
              <w:t xml:space="preserve"> – section Execution Policy -  Appendix 1 - List of Execution Venues.  </w:t>
            </w:r>
          </w:p>
        </w:tc>
      </w:tr>
      <w:tr w:rsidR="00136B78" w:rsidRPr="00132A75" w14:paraId="0DBD96D1" w14:textId="77777777" w:rsidTr="003F619F">
        <w:tc>
          <w:tcPr>
            <w:tcW w:w="4410" w:type="dxa"/>
            <w:tcBorders>
              <w:left w:val="single" w:sz="12" w:space="0" w:color="auto"/>
            </w:tcBorders>
            <w:shd w:val="clear" w:color="auto" w:fill="D9D9D9" w:themeFill="background1" w:themeFillShade="D9"/>
          </w:tcPr>
          <w:p w14:paraId="524A0120" w14:textId="77777777" w:rsidR="00136B78" w:rsidRPr="00132A75" w:rsidRDefault="00136B78" w:rsidP="003F619F">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7C1A084E" w14:textId="77777777" w:rsidR="00136B78" w:rsidRPr="00132A75" w:rsidRDefault="00136B78" w:rsidP="003F619F">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136B78" w:rsidRPr="00132A75" w14:paraId="4E4A03E0" w14:textId="77777777" w:rsidTr="003F619F">
        <w:tc>
          <w:tcPr>
            <w:tcW w:w="4410" w:type="dxa"/>
            <w:tcBorders>
              <w:left w:val="single" w:sz="12" w:space="0" w:color="auto"/>
            </w:tcBorders>
            <w:shd w:val="clear" w:color="auto" w:fill="D9D9D9" w:themeFill="background1" w:themeFillShade="D9"/>
          </w:tcPr>
          <w:p w14:paraId="3D4F9AC8" w14:textId="77777777" w:rsidR="00136B78" w:rsidRPr="00132A75" w:rsidRDefault="00136B78" w:rsidP="003F619F">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038DA6AD" w14:textId="77777777" w:rsidR="00531892" w:rsidRDefault="00531892" w:rsidP="00531892">
            <w:pPr>
              <w:jc w:val="both"/>
              <w:rPr>
                <w:color w:val="000000"/>
                <w:sz w:val="18"/>
                <w:szCs w:val="18"/>
              </w:rPr>
            </w:pPr>
            <w:r>
              <w:rPr>
                <w:color w:val="000000" w:themeColor="text1"/>
                <w:sz w:val="18"/>
                <w:szCs w:val="18"/>
              </w:rPr>
              <w:t xml:space="preserve">Securities Financing Transactions  (SFTs): </w:t>
            </w:r>
            <w:r>
              <w:rPr>
                <w:color w:val="000000"/>
                <w:sz w:val="18"/>
                <w:szCs w:val="18"/>
              </w:rPr>
              <w:t>JPMorgan Chase Bank, N.A. - London Branch assessed the fairness of pricing of loans subject to Best Execution by comparing open loan fees and rebates to rates supplied by third party vendors.</w:t>
            </w:r>
          </w:p>
          <w:p w14:paraId="1FEFD1A2" w14:textId="4746BC5D" w:rsidR="00136B78" w:rsidRPr="00136B78" w:rsidRDefault="00531892" w:rsidP="00531892">
            <w:pPr>
              <w:jc w:val="both"/>
              <w:rPr>
                <w:sz w:val="18"/>
                <w:szCs w:val="18"/>
              </w:rPr>
            </w:pPr>
            <w:r w:rsidRPr="00FA4991">
              <w:rPr>
                <w:color w:val="000000" w:themeColor="text1"/>
                <w:sz w:val="18"/>
                <w:szCs w:val="18"/>
              </w:rPr>
              <w:t>Investment of Cash or Cash Collateral</w:t>
            </w:r>
            <w:r>
              <w:rPr>
                <w:color w:val="000000" w:themeColor="text1"/>
                <w:sz w:val="18"/>
                <w:szCs w:val="18"/>
              </w:rPr>
              <w:t xml:space="preserve">: </w:t>
            </w:r>
            <w:r>
              <w:rPr>
                <w:sz w:val="18"/>
                <w:szCs w:val="18"/>
              </w:rPr>
              <w:t>JPMorgan Chase Bank, N.A. - London Branch assessed the fairness of pricing of transactions subject to Best Execution by evaluating Term investment executions against different external reference prices.</w:t>
            </w:r>
          </w:p>
        </w:tc>
      </w:tr>
      <w:tr w:rsidR="00136B78" w:rsidRPr="00132A75" w14:paraId="1D27BD7F" w14:textId="77777777" w:rsidTr="003F619F">
        <w:tc>
          <w:tcPr>
            <w:tcW w:w="4410" w:type="dxa"/>
            <w:tcBorders>
              <w:left w:val="single" w:sz="12" w:space="0" w:color="auto"/>
              <w:bottom w:val="single" w:sz="12" w:space="0" w:color="auto"/>
            </w:tcBorders>
            <w:shd w:val="clear" w:color="auto" w:fill="D9D9D9" w:themeFill="background1" w:themeFillShade="D9"/>
          </w:tcPr>
          <w:p w14:paraId="088381EB" w14:textId="77777777" w:rsidR="00136B78" w:rsidRPr="00132A75" w:rsidRDefault="00136B78" w:rsidP="003F619F">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81BCA2C" w14:textId="77777777" w:rsidR="00136B78" w:rsidRPr="00132A75" w:rsidRDefault="00136B78" w:rsidP="003F619F">
            <w:pPr>
              <w:tabs>
                <w:tab w:val="left" w:pos="5367"/>
              </w:tabs>
              <w:spacing w:after="120"/>
              <w:rPr>
                <w:color w:val="000000" w:themeColor="text1"/>
                <w:sz w:val="18"/>
                <w:szCs w:val="18"/>
              </w:rPr>
            </w:pPr>
            <w:r w:rsidRPr="00132A75">
              <w:rPr>
                <w:color w:val="000000" w:themeColor="text1"/>
                <w:sz w:val="18"/>
                <w:szCs w:val="18"/>
              </w:rPr>
              <w:t xml:space="preserve">Not Applicable. </w:t>
            </w:r>
            <w:r w:rsidRPr="00132A75">
              <w:rPr>
                <w:color w:val="000000" w:themeColor="text1"/>
                <w:sz w:val="18"/>
                <w:szCs w:val="18"/>
              </w:rPr>
              <w:tab/>
            </w:r>
          </w:p>
        </w:tc>
      </w:tr>
      <w:bookmarkEnd w:id="0"/>
    </w:tbl>
    <w:p w14:paraId="4175B03D" w14:textId="77777777" w:rsidR="00C80CE8" w:rsidRPr="00132A75" w:rsidRDefault="00C80CE8" w:rsidP="00C80CE8">
      <w:pPr>
        <w:rPr>
          <w:color w:val="000000" w:themeColor="text1"/>
          <w:sz w:val="18"/>
          <w:szCs w:val="18"/>
        </w:rPr>
      </w:pPr>
    </w:p>
    <w:p w14:paraId="5AF6F33E" w14:textId="77777777" w:rsidR="00C80CE8" w:rsidRPr="00132A75" w:rsidRDefault="00C80CE8" w:rsidP="00C80CE8">
      <w:pPr>
        <w:rPr>
          <w:color w:val="000000" w:themeColor="text1"/>
          <w:sz w:val="18"/>
          <w:szCs w:val="18"/>
        </w:rPr>
      </w:pPr>
    </w:p>
    <w:p w14:paraId="4EDE7E9E" w14:textId="77777777" w:rsidR="00C80CE8" w:rsidRPr="00132A75" w:rsidRDefault="00C80CE8" w:rsidP="00C80CE8">
      <w:pPr>
        <w:rPr>
          <w:color w:val="000000" w:themeColor="text1"/>
          <w:sz w:val="18"/>
          <w:szCs w:val="18"/>
        </w:rPr>
      </w:pPr>
      <w:r w:rsidRPr="00132A75">
        <w:rPr>
          <w:color w:val="000000" w:themeColor="text1"/>
          <w:sz w:val="18"/>
          <w:szCs w:val="18"/>
        </w:rPr>
        <w:br w:type="page"/>
      </w:r>
    </w:p>
    <w:p w14:paraId="48AC5F38" w14:textId="77777777" w:rsidR="00C80CE8" w:rsidRPr="00132A75" w:rsidRDefault="00C80CE8" w:rsidP="00C80CE8">
      <w:pPr>
        <w:rPr>
          <w:color w:val="000000" w:themeColor="text1"/>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136B78" w:rsidRPr="00132A75" w14:paraId="52060AFE"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D17D1A5" w14:textId="77777777" w:rsidR="00136B78" w:rsidRPr="00132A75" w:rsidRDefault="00136B78" w:rsidP="002C5801">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5D25B50" w14:textId="77777777" w:rsidR="00136B78" w:rsidRPr="00132A75" w:rsidRDefault="00136B78" w:rsidP="002C5801">
            <w:pPr>
              <w:rPr>
                <w:color w:val="000000" w:themeColor="text1"/>
                <w:sz w:val="18"/>
                <w:szCs w:val="18"/>
              </w:rPr>
            </w:pPr>
            <w:r w:rsidRPr="00132A75">
              <w:rPr>
                <w:color w:val="000000" w:themeColor="text1"/>
                <w:sz w:val="18"/>
                <w:szCs w:val="18"/>
              </w:rPr>
              <w:t>JPMorgan Chase Bank, N.A. - London Branch (7H6GLXDRUGQFU57RNE97)</w:t>
            </w:r>
          </w:p>
        </w:tc>
      </w:tr>
      <w:tr w:rsidR="00136B78" w:rsidRPr="00132A75" w14:paraId="3DDB457B"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CE08093" w14:textId="77777777" w:rsidR="00136B78" w:rsidRPr="00132A75" w:rsidRDefault="00136B78" w:rsidP="002C5801">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BB15A1F" w14:textId="240D8458" w:rsidR="00136B78" w:rsidRPr="00132A75" w:rsidRDefault="00136B78" w:rsidP="002C5801">
            <w:pPr>
              <w:rPr>
                <w:color w:val="000000" w:themeColor="text1"/>
                <w:sz w:val="18"/>
                <w:szCs w:val="18"/>
              </w:rPr>
            </w:pPr>
            <w:r w:rsidRPr="00132A75">
              <w:rPr>
                <w:color w:val="000000" w:themeColor="text1"/>
                <w:sz w:val="18"/>
                <w:szCs w:val="18"/>
              </w:rPr>
              <w:t xml:space="preserve">Equities - Shares &amp; Depositary Receipts: Tick </w:t>
            </w:r>
            <w:r w:rsidR="00764808">
              <w:rPr>
                <w:color w:val="000000" w:themeColor="text1"/>
                <w:sz w:val="18"/>
                <w:szCs w:val="18"/>
              </w:rPr>
              <w:t>s</w:t>
            </w:r>
            <w:r w:rsidRPr="00132A75">
              <w:rPr>
                <w:color w:val="000000" w:themeColor="text1"/>
                <w:sz w:val="18"/>
                <w:szCs w:val="18"/>
              </w:rPr>
              <w:t xml:space="preserve">ize </w:t>
            </w:r>
            <w:r w:rsidR="00764808">
              <w:rPr>
                <w:color w:val="000000" w:themeColor="text1"/>
                <w:sz w:val="18"/>
                <w:szCs w:val="18"/>
              </w:rPr>
              <w:t>l</w:t>
            </w:r>
            <w:r w:rsidRPr="00132A75">
              <w:rPr>
                <w:color w:val="000000" w:themeColor="text1"/>
                <w:sz w:val="18"/>
                <w:szCs w:val="18"/>
              </w:rPr>
              <w:t xml:space="preserve">iquidity </w:t>
            </w:r>
            <w:r w:rsidR="00764808">
              <w:rPr>
                <w:color w:val="000000" w:themeColor="text1"/>
                <w:sz w:val="18"/>
                <w:szCs w:val="18"/>
              </w:rPr>
              <w:t>b</w:t>
            </w:r>
            <w:r w:rsidRPr="00132A75">
              <w:rPr>
                <w:color w:val="000000" w:themeColor="text1"/>
                <w:sz w:val="18"/>
                <w:szCs w:val="18"/>
              </w:rPr>
              <w:t xml:space="preserve">ands </w:t>
            </w:r>
            <w:r>
              <w:rPr>
                <w:color w:val="000000" w:themeColor="text1"/>
                <w:sz w:val="18"/>
                <w:szCs w:val="18"/>
              </w:rPr>
              <w:t>3</w:t>
            </w:r>
            <w:r w:rsidRPr="00132A75">
              <w:rPr>
                <w:color w:val="000000" w:themeColor="text1"/>
                <w:sz w:val="18"/>
                <w:szCs w:val="18"/>
              </w:rPr>
              <w:t xml:space="preserve"> </w:t>
            </w:r>
            <w:r>
              <w:rPr>
                <w:color w:val="000000" w:themeColor="text1"/>
                <w:sz w:val="18"/>
                <w:szCs w:val="18"/>
              </w:rPr>
              <w:t>a</w:t>
            </w:r>
            <w:r w:rsidRPr="00132A75">
              <w:rPr>
                <w:color w:val="000000" w:themeColor="text1"/>
                <w:sz w:val="18"/>
                <w:szCs w:val="18"/>
              </w:rPr>
              <w:t xml:space="preserve">nd </w:t>
            </w:r>
            <w:r>
              <w:rPr>
                <w:color w:val="000000" w:themeColor="text1"/>
                <w:sz w:val="18"/>
                <w:szCs w:val="18"/>
              </w:rPr>
              <w:t>4</w:t>
            </w:r>
            <w:r w:rsidRPr="00132A75">
              <w:rPr>
                <w:color w:val="000000" w:themeColor="text1"/>
                <w:sz w:val="18"/>
                <w:szCs w:val="18"/>
              </w:rPr>
              <w:t xml:space="preserve"> (from </w:t>
            </w:r>
            <w:r>
              <w:rPr>
                <w:color w:val="000000" w:themeColor="text1"/>
                <w:sz w:val="18"/>
                <w:szCs w:val="18"/>
              </w:rPr>
              <w:t>80 to 1999</w:t>
            </w:r>
            <w:r w:rsidRPr="00132A75">
              <w:rPr>
                <w:color w:val="000000" w:themeColor="text1"/>
                <w:sz w:val="18"/>
                <w:szCs w:val="18"/>
              </w:rPr>
              <w:t xml:space="preserve"> trades per day)</w:t>
            </w:r>
          </w:p>
        </w:tc>
      </w:tr>
      <w:tr w:rsidR="00136B78" w:rsidRPr="00132A75" w14:paraId="0964CE8D" w14:textId="77777777" w:rsidTr="002C5801">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00560F1" w14:textId="77777777" w:rsidR="00136B78" w:rsidRPr="00132A75" w:rsidRDefault="00136B78" w:rsidP="002C5801">
            <w:pPr>
              <w:jc w:val="center"/>
              <w:rPr>
                <w:color w:val="000000" w:themeColor="text1"/>
                <w:sz w:val="18"/>
                <w:szCs w:val="18"/>
              </w:rPr>
            </w:pPr>
            <w:r w:rsidRPr="00132A75">
              <w:rPr>
                <w:color w:val="000000" w:themeColor="text1"/>
                <w:sz w:val="18"/>
                <w:szCs w:val="18"/>
              </w:rPr>
              <w:t>Summary of Analysis</w:t>
            </w:r>
          </w:p>
        </w:tc>
      </w:tr>
      <w:tr w:rsidR="00136B78" w:rsidRPr="00132A75" w14:paraId="7C2DAF4A" w14:textId="77777777" w:rsidTr="002C5801">
        <w:tc>
          <w:tcPr>
            <w:tcW w:w="14400" w:type="dxa"/>
            <w:gridSpan w:val="2"/>
            <w:tcBorders>
              <w:left w:val="single" w:sz="12" w:space="0" w:color="auto"/>
              <w:right w:val="single" w:sz="12" w:space="0" w:color="auto"/>
            </w:tcBorders>
          </w:tcPr>
          <w:p w14:paraId="1A5CA964" w14:textId="7B7B930D" w:rsidR="003673C7" w:rsidRPr="003673C7" w:rsidRDefault="003673C7" w:rsidP="002C5801">
            <w:pPr>
              <w:rPr>
                <w:b/>
                <w:bCs/>
                <w:color w:val="000000"/>
                <w:sz w:val="18"/>
                <w:szCs w:val="18"/>
                <w:u w:val="single"/>
              </w:rPr>
            </w:pPr>
            <w:r>
              <w:rPr>
                <w:b/>
                <w:bCs/>
                <w:color w:val="000000"/>
                <w:sz w:val="18"/>
                <w:szCs w:val="18"/>
                <w:u w:val="single"/>
              </w:rPr>
              <w:t>JPMorgan Chase Bank, N.A. – London Branch: Agency Securities Lending business (“Agency Securities Lending”):</w:t>
            </w:r>
          </w:p>
          <w:p w14:paraId="45B6921B" w14:textId="77777777" w:rsidR="003673C7" w:rsidRDefault="003673C7" w:rsidP="002C5801">
            <w:pPr>
              <w:contextualSpacing/>
              <w:rPr>
                <w:color w:val="000000" w:themeColor="text1"/>
                <w:sz w:val="18"/>
                <w:szCs w:val="18"/>
              </w:rPr>
            </w:pPr>
          </w:p>
          <w:p w14:paraId="0334DEF3" w14:textId="77777777" w:rsidR="00531892" w:rsidRDefault="00531892" w:rsidP="00531892">
            <w:pPr>
              <w:contextualSpacing/>
              <w:jc w:val="both"/>
              <w:rPr>
                <w:color w:val="000000" w:themeColor="text1"/>
                <w:sz w:val="18"/>
                <w:szCs w:val="18"/>
              </w:rPr>
            </w:pPr>
            <w:r w:rsidRPr="009B035B">
              <w:rPr>
                <w:color w:val="000000" w:themeColor="text1"/>
                <w:sz w:val="18"/>
                <w:szCs w:val="18"/>
              </w:rPr>
              <w:t>For the year of 2020</w:t>
            </w:r>
            <w:r>
              <w:rPr>
                <w:color w:val="000000" w:themeColor="text1"/>
                <w:sz w:val="18"/>
                <w:szCs w:val="18"/>
              </w:rPr>
              <w:t>,</w:t>
            </w:r>
            <w:r w:rsidRPr="009B035B">
              <w:rPr>
                <w:color w:val="000000" w:themeColor="text1"/>
                <w:sz w:val="18"/>
                <w:szCs w:val="18"/>
              </w:rPr>
              <w:t xml:space="preserve"> JPMorgan Chase Bank,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w:t>
            </w:r>
            <w:r>
              <w:rPr>
                <w:color w:val="000000" w:themeColor="text1"/>
                <w:sz w:val="18"/>
                <w:szCs w:val="18"/>
              </w:rPr>
              <w:t xml:space="preserve">For Securities Financing Transactions (SFTs), Best </w:t>
            </w:r>
            <w:r w:rsidRPr="009B035B">
              <w:rPr>
                <w:color w:val="000000" w:themeColor="text1"/>
                <w:sz w:val="18"/>
                <w:szCs w:val="18"/>
              </w:rPr>
              <w:t xml:space="preserve">Execution was monitored by performing post-trade checks using exception reporting whereby current fees/rebates of open loans are compared to rates supplied by a third party vendor transactions to identify outliers.  For the </w:t>
            </w:r>
            <w:r w:rsidRPr="00792F70">
              <w:rPr>
                <w:color w:val="000000" w:themeColor="text1"/>
                <w:sz w:val="18"/>
                <w:szCs w:val="18"/>
              </w:rPr>
              <w:t>Investment of Cash or Cash Collateral</w:t>
            </w:r>
            <w:r w:rsidRPr="009B035B">
              <w:rPr>
                <w:color w:val="000000" w:themeColor="text1"/>
                <w:sz w:val="18"/>
                <w:szCs w:val="18"/>
              </w:rPr>
              <w:t xml:space="preserve">,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 making process was followed. </w:t>
            </w:r>
          </w:p>
          <w:p w14:paraId="7B54B842" w14:textId="3386216A" w:rsidR="00136B78" w:rsidRPr="00132A75" w:rsidRDefault="00136B78" w:rsidP="002C5801">
            <w:pPr>
              <w:contextualSpacing/>
              <w:rPr>
                <w:color w:val="000000" w:themeColor="text1"/>
                <w:sz w:val="18"/>
                <w:szCs w:val="18"/>
              </w:rPr>
            </w:pPr>
          </w:p>
        </w:tc>
      </w:tr>
      <w:tr w:rsidR="005F41EE" w:rsidRPr="00132A75" w14:paraId="77033F75" w14:textId="77777777" w:rsidTr="002C5801">
        <w:tc>
          <w:tcPr>
            <w:tcW w:w="4410" w:type="dxa"/>
            <w:tcBorders>
              <w:left w:val="single" w:sz="12" w:space="0" w:color="auto"/>
            </w:tcBorders>
            <w:shd w:val="clear" w:color="auto" w:fill="D9D9D9" w:themeFill="background1" w:themeFillShade="D9"/>
          </w:tcPr>
          <w:p w14:paraId="7FAA98B3" w14:textId="77777777" w:rsidR="005F41EE" w:rsidRPr="00132A75" w:rsidRDefault="005F41EE" w:rsidP="005F41EE">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4EB0FDBE" w14:textId="770342A8" w:rsidR="005F41EE" w:rsidRPr="00132A75" w:rsidRDefault="005F41EE" w:rsidP="005F41EE">
            <w:pPr>
              <w:spacing w:after="120"/>
              <w:jc w:val="both"/>
              <w:rPr>
                <w:color w:val="000000" w:themeColor="text1"/>
                <w:sz w:val="18"/>
                <w:szCs w:val="18"/>
              </w:rPr>
            </w:pPr>
            <w:r w:rsidRPr="00132A75">
              <w:rPr>
                <w:color w:val="000000" w:themeColor="text1"/>
                <w:sz w:val="18"/>
                <w:szCs w:val="18"/>
              </w:rPr>
              <w:t xml:space="preserve">Please refer to </w:t>
            </w:r>
            <w:hyperlink r:id="rId11"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481062">
              <w:rPr>
                <w:sz w:val="18"/>
                <w:szCs w:val="18"/>
              </w:rPr>
              <w:t>1</w:t>
            </w:r>
            <w:r>
              <w:rPr>
                <w:sz w:val="18"/>
                <w:szCs w:val="18"/>
              </w:rPr>
              <w:t xml:space="preserve"> details the factors affecting Agency Securities Lending’s choice of execution venues.</w:t>
            </w:r>
          </w:p>
        </w:tc>
      </w:tr>
      <w:tr w:rsidR="00136B78" w:rsidRPr="00132A75" w14:paraId="53E34E9E" w14:textId="77777777" w:rsidTr="002C5801">
        <w:trPr>
          <w:trHeight w:val="485"/>
        </w:trPr>
        <w:tc>
          <w:tcPr>
            <w:tcW w:w="4410" w:type="dxa"/>
            <w:tcBorders>
              <w:left w:val="single" w:sz="12" w:space="0" w:color="auto"/>
            </w:tcBorders>
            <w:shd w:val="clear" w:color="auto" w:fill="D9D9D9" w:themeFill="background1" w:themeFillShade="D9"/>
          </w:tcPr>
          <w:p w14:paraId="52A658C0" w14:textId="77777777" w:rsidR="00136B78" w:rsidRPr="00132A75" w:rsidRDefault="00136B78" w:rsidP="002C5801">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7FA917D8" w14:textId="26A855E5" w:rsidR="00EB6F2E" w:rsidRDefault="003673C7" w:rsidP="00EB6F2E">
            <w:pPr>
              <w:rPr>
                <w:color w:val="000000" w:themeColor="text1"/>
                <w:sz w:val="18"/>
                <w:szCs w:val="18"/>
              </w:rPr>
            </w:pPr>
            <w:r>
              <w:rPr>
                <w:color w:val="000000" w:themeColor="text1"/>
                <w:sz w:val="18"/>
                <w:szCs w:val="18"/>
              </w:rPr>
              <w:t xml:space="preserve">Not Applicable. </w:t>
            </w:r>
          </w:p>
          <w:p w14:paraId="017DD865" w14:textId="77777777" w:rsidR="00136B78" w:rsidRPr="00132A75" w:rsidRDefault="00136B78" w:rsidP="002C5801">
            <w:pPr>
              <w:rPr>
                <w:color w:val="000000" w:themeColor="text1"/>
                <w:sz w:val="18"/>
                <w:szCs w:val="18"/>
              </w:rPr>
            </w:pPr>
          </w:p>
        </w:tc>
      </w:tr>
      <w:tr w:rsidR="00136B78" w:rsidRPr="00132A75" w14:paraId="0414C24B" w14:textId="77777777" w:rsidTr="002C5801">
        <w:tc>
          <w:tcPr>
            <w:tcW w:w="4410" w:type="dxa"/>
            <w:tcBorders>
              <w:left w:val="single" w:sz="12" w:space="0" w:color="auto"/>
            </w:tcBorders>
            <w:shd w:val="clear" w:color="auto" w:fill="D9D9D9" w:themeFill="background1" w:themeFillShade="D9"/>
          </w:tcPr>
          <w:p w14:paraId="524BD884" w14:textId="77777777" w:rsidR="00136B78" w:rsidRPr="00132A75" w:rsidRDefault="00136B78" w:rsidP="002C5801">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1FE1940C" w14:textId="77777777" w:rsidR="00531892" w:rsidRDefault="00531892" w:rsidP="00531892">
            <w:pPr>
              <w:jc w:val="both"/>
              <w:rPr>
                <w:color w:val="000000" w:themeColor="text1"/>
                <w:sz w:val="18"/>
                <w:szCs w:val="18"/>
              </w:rPr>
            </w:pPr>
            <w:r w:rsidRPr="00EB0D6D">
              <w:rPr>
                <w:color w:val="000000" w:themeColor="text1"/>
                <w:sz w:val="18"/>
                <w:szCs w:val="18"/>
                <w:u w:val="single"/>
              </w:rPr>
              <w:t>Securities Financing Transactions  (SFTs):</w:t>
            </w:r>
            <w:r w:rsidRPr="008958E1">
              <w:rPr>
                <w:color w:val="000000" w:themeColor="text1"/>
                <w:sz w:val="18"/>
                <w:szCs w:val="18"/>
              </w:rPr>
              <w:t xml:space="preserve">  JPMorgan Chase Bank, N.A.</w:t>
            </w:r>
            <w:r w:rsidRPr="009B035B">
              <w:rPr>
                <w:color w:val="000000" w:themeColor="text1"/>
                <w:sz w:val="18"/>
                <w:szCs w:val="18"/>
              </w:rPr>
              <w:t xml:space="preserve"> - London Branch is charged an annual participation fee by </w:t>
            </w:r>
            <w:proofErr w:type="spellStart"/>
            <w:r w:rsidRPr="009B035B">
              <w:rPr>
                <w:color w:val="000000" w:themeColor="text1"/>
                <w:sz w:val="18"/>
                <w:szCs w:val="18"/>
              </w:rPr>
              <w:t>EquiLend</w:t>
            </w:r>
            <w:proofErr w:type="spellEnd"/>
            <w:r w:rsidRPr="009B035B">
              <w:rPr>
                <w:color w:val="000000" w:themeColor="text1"/>
                <w:sz w:val="18"/>
                <w:szCs w:val="18"/>
              </w:rPr>
              <w:t xml:space="preserve"> for the use of its platform and related services.</w:t>
            </w:r>
          </w:p>
          <w:p w14:paraId="15A207DF" w14:textId="2BF9512D" w:rsidR="00136B78" w:rsidRPr="00132A75" w:rsidRDefault="00531892" w:rsidP="00531892">
            <w:pPr>
              <w:rPr>
                <w:color w:val="000000" w:themeColor="text1"/>
                <w:sz w:val="18"/>
                <w:szCs w:val="18"/>
              </w:rPr>
            </w:pPr>
            <w:r>
              <w:rPr>
                <w:color w:val="000000" w:themeColor="text1"/>
                <w:sz w:val="18"/>
                <w:szCs w:val="18"/>
                <w:u w:val="single"/>
              </w:rPr>
              <w:t>Investment of Cash or Cash Collateral</w:t>
            </w:r>
            <w:r>
              <w:rPr>
                <w:color w:val="000000" w:themeColor="text1"/>
                <w:sz w:val="18"/>
                <w:szCs w:val="18"/>
              </w:rPr>
              <w:t>: Not Applicable.</w:t>
            </w:r>
          </w:p>
        </w:tc>
      </w:tr>
      <w:tr w:rsidR="00531892" w:rsidRPr="00132A75" w14:paraId="60B0E628" w14:textId="77777777" w:rsidTr="002C5801">
        <w:trPr>
          <w:trHeight w:val="368"/>
        </w:trPr>
        <w:tc>
          <w:tcPr>
            <w:tcW w:w="4410" w:type="dxa"/>
            <w:tcBorders>
              <w:left w:val="single" w:sz="12" w:space="0" w:color="auto"/>
            </w:tcBorders>
            <w:shd w:val="clear" w:color="auto" w:fill="D9D9D9" w:themeFill="background1" w:themeFillShade="D9"/>
          </w:tcPr>
          <w:p w14:paraId="2B6E6747" w14:textId="77777777" w:rsidR="00531892" w:rsidRPr="00132A75" w:rsidRDefault="00531892" w:rsidP="00531892">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457CD2D4" w14:textId="14238D1F" w:rsidR="00531892" w:rsidRPr="00136B78" w:rsidRDefault="00531892" w:rsidP="00531892">
            <w:pPr>
              <w:rPr>
                <w:sz w:val="18"/>
                <w:szCs w:val="18"/>
              </w:rPr>
            </w:pPr>
            <w:r>
              <w:rPr>
                <w:sz w:val="18"/>
                <w:szCs w:val="18"/>
              </w:rPr>
              <w:t xml:space="preserve">No changes to execution venues.  The list of execution venues can be found in the </w:t>
            </w:r>
            <w:hyperlink r:id="rId12" w:history="1">
              <w:r>
                <w:rPr>
                  <w:rStyle w:val="Hyperlink"/>
                  <w:sz w:val="18"/>
                  <w:szCs w:val="18"/>
                </w:rPr>
                <w:t>J.P. Morgan Execution Policy</w:t>
              </w:r>
            </w:hyperlink>
            <w:r>
              <w:rPr>
                <w:sz w:val="18"/>
                <w:szCs w:val="18"/>
              </w:rPr>
              <w:t xml:space="preserve"> – section Execution Policy -  Appendix 1 - List of Execution Venues.  </w:t>
            </w:r>
          </w:p>
        </w:tc>
      </w:tr>
      <w:tr w:rsidR="00136B78" w:rsidRPr="00132A75" w14:paraId="295298A8" w14:textId="77777777" w:rsidTr="002C5801">
        <w:tc>
          <w:tcPr>
            <w:tcW w:w="4410" w:type="dxa"/>
            <w:tcBorders>
              <w:left w:val="single" w:sz="12" w:space="0" w:color="auto"/>
            </w:tcBorders>
            <w:shd w:val="clear" w:color="auto" w:fill="D9D9D9" w:themeFill="background1" w:themeFillShade="D9"/>
          </w:tcPr>
          <w:p w14:paraId="7D7A6FE2" w14:textId="77777777" w:rsidR="00136B78" w:rsidRPr="00132A75" w:rsidRDefault="00136B78" w:rsidP="002C5801">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5D232BC2" w14:textId="77777777" w:rsidR="00136B78" w:rsidRPr="00132A75" w:rsidRDefault="00136B78" w:rsidP="002C5801">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136B78" w:rsidRPr="00132A75" w14:paraId="593B62A8" w14:textId="77777777" w:rsidTr="002C5801">
        <w:tc>
          <w:tcPr>
            <w:tcW w:w="4410" w:type="dxa"/>
            <w:tcBorders>
              <w:left w:val="single" w:sz="12" w:space="0" w:color="auto"/>
            </w:tcBorders>
            <w:shd w:val="clear" w:color="auto" w:fill="D9D9D9" w:themeFill="background1" w:themeFillShade="D9"/>
          </w:tcPr>
          <w:p w14:paraId="60B71D13" w14:textId="77777777" w:rsidR="00136B78" w:rsidRPr="00132A75" w:rsidRDefault="00136B78" w:rsidP="002C5801">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388EB915" w14:textId="77777777" w:rsidR="00531892" w:rsidRDefault="00531892" w:rsidP="00531892">
            <w:pPr>
              <w:jc w:val="both"/>
              <w:rPr>
                <w:color w:val="000000"/>
                <w:sz w:val="18"/>
                <w:szCs w:val="18"/>
              </w:rPr>
            </w:pPr>
            <w:r>
              <w:rPr>
                <w:color w:val="000000" w:themeColor="text1"/>
                <w:sz w:val="18"/>
                <w:szCs w:val="18"/>
              </w:rPr>
              <w:t xml:space="preserve">Securities Financing Transactions  (SFTs): </w:t>
            </w:r>
            <w:r>
              <w:rPr>
                <w:color w:val="000000"/>
                <w:sz w:val="18"/>
                <w:szCs w:val="18"/>
              </w:rPr>
              <w:t>JPMorgan Chase Bank, N.A. - London Branch assessed the fairness of pricing of loans subject to Best Execution by comparing open loan fees and rebates to rates supplied by third party vendors.</w:t>
            </w:r>
          </w:p>
          <w:p w14:paraId="0C740047" w14:textId="565F38AA" w:rsidR="00136B78" w:rsidRPr="00136B78" w:rsidRDefault="00531892" w:rsidP="00531892">
            <w:pPr>
              <w:rPr>
                <w:sz w:val="18"/>
                <w:szCs w:val="18"/>
              </w:rPr>
            </w:pPr>
            <w:r w:rsidRPr="00FA4991">
              <w:rPr>
                <w:color w:val="000000" w:themeColor="text1"/>
                <w:sz w:val="18"/>
                <w:szCs w:val="18"/>
              </w:rPr>
              <w:t>Investment of Cash or Cash Collateral</w:t>
            </w:r>
            <w:r>
              <w:rPr>
                <w:color w:val="000000" w:themeColor="text1"/>
                <w:sz w:val="18"/>
                <w:szCs w:val="18"/>
              </w:rPr>
              <w:t xml:space="preserve">: </w:t>
            </w:r>
            <w:r>
              <w:rPr>
                <w:sz w:val="18"/>
                <w:szCs w:val="18"/>
              </w:rPr>
              <w:t>JPMorgan Chase Bank, N.A. - London Branch assessed the fairness of pricing of transactions subject to Best Execution by evaluating Term investment executions against different external reference prices.</w:t>
            </w:r>
          </w:p>
        </w:tc>
      </w:tr>
      <w:tr w:rsidR="00136B78" w:rsidRPr="00132A75" w14:paraId="0FB276C6" w14:textId="77777777" w:rsidTr="002C5801">
        <w:tc>
          <w:tcPr>
            <w:tcW w:w="4410" w:type="dxa"/>
            <w:tcBorders>
              <w:left w:val="single" w:sz="12" w:space="0" w:color="auto"/>
              <w:bottom w:val="single" w:sz="12" w:space="0" w:color="auto"/>
            </w:tcBorders>
            <w:shd w:val="clear" w:color="auto" w:fill="D9D9D9" w:themeFill="background1" w:themeFillShade="D9"/>
          </w:tcPr>
          <w:p w14:paraId="5644B014" w14:textId="77777777" w:rsidR="00136B78" w:rsidRPr="00132A75" w:rsidRDefault="00136B78" w:rsidP="002C5801">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2423E26F" w14:textId="77777777" w:rsidR="00136B78" w:rsidRPr="00132A75" w:rsidRDefault="00136B78" w:rsidP="002C5801">
            <w:pPr>
              <w:tabs>
                <w:tab w:val="left" w:pos="5367"/>
              </w:tabs>
              <w:spacing w:after="120"/>
              <w:rPr>
                <w:color w:val="000000" w:themeColor="text1"/>
                <w:sz w:val="18"/>
                <w:szCs w:val="18"/>
              </w:rPr>
            </w:pPr>
            <w:r w:rsidRPr="00132A75">
              <w:rPr>
                <w:color w:val="000000" w:themeColor="text1"/>
                <w:sz w:val="18"/>
                <w:szCs w:val="18"/>
              </w:rPr>
              <w:t xml:space="preserve">Not Applicable. </w:t>
            </w:r>
            <w:r w:rsidRPr="00132A75">
              <w:rPr>
                <w:color w:val="000000" w:themeColor="text1"/>
                <w:sz w:val="18"/>
                <w:szCs w:val="18"/>
              </w:rPr>
              <w:tab/>
            </w:r>
          </w:p>
        </w:tc>
      </w:tr>
    </w:tbl>
    <w:p w14:paraId="636BC384" w14:textId="77777777" w:rsidR="00C80CE8" w:rsidRPr="00132A75" w:rsidRDefault="00C80CE8" w:rsidP="00C80CE8">
      <w:pPr>
        <w:rPr>
          <w:color w:val="000000" w:themeColor="text1"/>
          <w:sz w:val="18"/>
          <w:szCs w:val="18"/>
        </w:rPr>
      </w:pPr>
    </w:p>
    <w:p w14:paraId="38387C8A" w14:textId="77777777" w:rsidR="00C80CE8" w:rsidRPr="00132A75" w:rsidRDefault="00C80CE8" w:rsidP="00C80CE8">
      <w:pPr>
        <w:rPr>
          <w:color w:val="000000" w:themeColor="text1"/>
          <w:sz w:val="18"/>
          <w:szCs w:val="18"/>
        </w:rPr>
      </w:pPr>
      <w:r w:rsidRPr="00132A75">
        <w:rPr>
          <w:color w:val="000000" w:themeColor="text1"/>
          <w:sz w:val="18"/>
          <w:szCs w:val="18"/>
        </w:rPr>
        <w:br w:type="page"/>
      </w: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136B78" w:rsidRPr="00132A75" w14:paraId="0824AA78"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73325EE" w14:textId="77777777" w:rsidR="00136B78" w:rsidRPr="00132A75" w:rsidRDefault="00136B78" w:rsidP="002C5801">
            <w:pPr>
              <w:rPr>
                <w:color w:val="000000" w:themeColor="text1"/>
                <w:sz w:val="18"/>
                <w:szCs w:val="18"/>
              </w:rPr>
            </w:pPr>
            <w:r w:rsidRPr="00132A75">
              <w:rPr>
                <w:color w:val="000000" w:themeColor="text1"/>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6043125F" w14:textId="77777777" w:rsidR="00136B78" w:rsidRPr="00132A75" w:rsidRDefault="00136B78" w:rsidP="002C5801">
            <w:pPr>
              <w:rPr>
                <w:color w:val="000000" w:themeColor="text1"/>
                <w:sz w:val="18"/>
                <w:szCs w:val="18"/>
              </w:rPr>
            </w:pPr>
            <w:r w:rsidRPr="00132A75">
              <w:rPr>
                <w:color w:val="000000" w:themeColor="text1"/>
                <w:sz w:val="18"/>
                <w:szCs w:val="18"/>
              </w:rPr>
              <w:t>JPMorgan Chase Bank, N.A. - London Branch (7H6GLXDRUGQFU57RNE97)</w:t>
            </w:r>
          </w:p>
        </w:tc>
      </w:tr>
      <w:tr w:rsidR="00136B78" w:rsidRPr="00132A75" w14:paraId="3B96F8BC"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1AC7CEA" w14:textId="77777777" w:rsidR="00136B78" w:rsidRPr="00132A75" w:rsidRDefault="00136B78" w:rsidP="00136B78">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140BCC7" w14:textId="7BF3CBEA" w:rsidR="00136B78" w:rsidRPr="00132A75" w:rsidRDefault="00136B78" w:rsidP="00136B78">
            <w:pPr>
              <w:rPr>
                <w:color w:val="000000" w:themeColor="text1"/>
                <w:sz w:val="18"/>
                <w:szCs w:val="18"/>
              </w:rPr>
            </w:pPr>
            <w:r w:rsidRPr="00132A75">
              <w:rPr>
                <w:color w:val="000000" w:themeColor="text1"/>
                <w:sz w:val="18"/>
                <w:szCs w:val="18"/>
              </w:rPr>
              <w:t xml:space="preserve">Equities - Shares &amp; Depositary Receipts: Tick </w:t>
            </w:r>
            <w:r w:rsidR="00764808">
              <w:rPr>
                <w:color w:val="000000" w:themeColor="text1"/>
                <w:sz w:val="18"/>
                <w:szCs w:val="18"/>
              </w:rPr>
              <w:t>s</w:t>
            </w:r>
            <w:r w:rsidRPr="00132A75">
              <w:rPr>
                <w:color w:val="000000" w:themeColor="text1"/>
                <w:sz w:val="18"/>
                <w:szCs w:val="18"/>
              </w:rPr>
              <w:t xml:space="preserve">ize </w:t>
            </w:r>
            <w:r w:rsidR="00764808">
              <w:rPr>
                <w:color w:val="000000" w:themeColor="text1"/>
                <w:sz w:val="18"/>
                <w:szCs w:val="18"/>
              </w:rPr>
              <w:t>l</w:t>
            </w:r>
            <w:r w:rsidRPr="00132A75">
              <w:rPr>
                <w:color w:val="000000" w:themeColor="text1"/>
                <w:sz w:val="18"/>
                <w:szCs w:val="18"/>
              </w:rPr>
              <w:t xml:space="preserve">iquidity </w:t>
            </w:r>
            <w:r w:rsidR="00764808">
              <w:rPr>
                <w:color w:val="000000" w:themeColor="text1"/>
                <w:sz w:val="18"/>
                <w:szCs w:val="18"/>
              </w:rPr>
              <w:t>b</w:t>
            </w:r>
            <w:r w:rsidRPr="00132A75">
              <w:rPr>
                <w:color w:val="000000" w:themeColor="text1"/>
                <w:sz w:val="18"/>
                <w:szCs w:val="18"/>
              </w:rPr>
              <w:t xml:space="preserve">ands </w:t>
            </w:r>
            <w:r>
              <w:rPr>
                <w:color w:val="000000" w:themeColor="text1"/>
                <w:sz w:val="18"/>
                <w:szCs w:val="18"/>
              </w:rPr>
              <w:t>5</w:t>
            </w:r>
            <w:r w:rsidRPr="00132A75">
              <w:rPr>
                <w:color w:val="000000" w:themeColor="text1"/>
                <w:sz w:val="18"/>
                <w:szCs w:val="18"/>
              </w:rPr>
              <w:t xml:space="preserve"> </w:t>
            </w:r>
            <w:r>
              <w:rPr>
                <w:color w:val="000000" w:themeColor="text1"/>
                <w:sz w:val="18"/>
                <w:szCs w:val="18"/>
              </w:rPr>
              <w:t>a</w:t>
            </w:r>
            <w:r w:rsidRPr="00132A75">
              <w:rPr>
                <w:color w:val="000000" w:themeColor="text1"/>
                <w:sz w:val="18"/>
                <w:szCs w:val="18"/>
              </w:rPr>
              <w:t xml:space="preserve">nd </w:t>
            </w:r>
            <w:r>
              <w:rPr>
                <w:color w:val="000000" w:themeColor="text1"/>
                <w:sz w:val="18"/>
                <w:szCs w:val="18"/>
              </w:rPr>
              <w:t>6</w:t>
            </w:r>
            <w:r w:rsidRPr="00132A75">
              <w:rPr>
                <w:color w:val="000000" w:themeColor="text1"/>
                <w:sz w:val="18"/>
                <w:szCs w:val="18"/>
              </w:rPr>
              <w:t xml:space="preserve"> (from </w:t>
            </w:r>
            <w:r>
              <w:rPr>
                <w:color w:val="000000" w:themeColor="text1"/>
                <w:sz w:val="18"/>
                <w:szCs w:val="18"/>
              </w:rPr>
              <w:t>2000</w:t>
            </w:r>
            <w:r w:rsidRPr="00132A75">
              <w:rPr>
                <w:color w:val="000000" w:themeColor="text1"/>
                <w:sz w:val="18"/>
                <w:szCs w:val="18"/>
              </w:rPr>
              <w:t xml:space="preserve"> trades per day)</w:t>
            </w:r>
          </w:p>
        </w:tc>
      </w:tr>
      <w:tr w:rsidR="00136B78" w:rsidRPr="00132A75" w14:paraId="559240FE" w14:textId="77777777" w:rsidTr="002C5801">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9D117FE" w14:textId="77777777" w:rsidR="00136B78" w:rsidRPr="00132A75" w:rsidRDefault="00136B78" w:rsidP="00136B78">
            <w:pPr>
              <w:jc w:val="center"/>
              <w:rPr>
                <w:color w:val="000000" w:themeColor="text1"/>
                <w:sz w:val="18"/>
                <w:szCs w:val="18"/>
              </w:rPr>
            </w:pPr>
            <w:r w:rsidRPr="00132A75">
              <w:rPr>
                <w:color w:val="000000" w:themeColor="text1"/>
                <w:sz w:val="18"/>
                <w:szCs w:val="18"/>
              </w:rPr>
              <w:t>Summary of Analysis</w:t>
            </w:r>
          </w:p>
        </w:tc>
      </w:tr>
      <w:tr w:rsidR="00136B78" w:rsidRPr="00132A75" w14:paraId="733579A7" w14:textId="77777777" w:rsidTr="002C5801">
        <w:tc>
          <w:tcPr>
            <w:tcW w:w="14400" w:type="dxa"/>
            <w:gridSpan w:val="2"/>
            <w:tcBorders>
              <w:left w:val="single" w:sz="12" w:space="0" w:color="auto"/>
              <w:right w:val="single" w:sz="12" w:space="0" w:color="auto"/>
            </w:tcBorders>
          </w:tcPr>
          <w:p w14:paraId="18A4C378" w14:textId="77777777" w:rsidR="003673C7" w:rsidRDefault="003673C7" w:rsidP="003673C7">
            <w:pPr>
              <w:rPr>
                <w:b/>
                <w:bCs/>
                <w:color w:val="000000"/>
                <w:sz w:val="18"/>
                <w:szCs w:val="18"/>
                <w:u w:val="single"/>
              </w:rPr>
            </w:pPr>
            <w:r>
              <w:rPr>
                <w:b/>
                <w:bCs/>
                <w:color w:val="000000"/>
                <w:sz w:val="18"/>
                <w:szCs w:val="18"/>
                <w:u w:val="single"/>
              </w:rPr>
              <w:t>JPMorgan Chase Bank, N.A. – London Branch: Agency Securities Lending business (“Agency Securities Lending”):</w:t>
            </w:r>
          </w:p>
          <w:p w14:paraId="05C6D773" w14:textId="77777777" w:rsidR="003673C7" w:rsidRDefault="003673C7" w:rsidP="00136B78">
            <w:pPr>
              <w:contextualSpacing/>
              <w:rPr>
                <w:color w:val="000000" w:themeColor="text1"/>
                <w:sz w:val="18"/>
                <w:szCs w:val="18"/>
              </w:rPr>
            </w:pPr>
          </w:p>
          <w:p w14:paraId="71A3F838" w14:textId="77777777" w:rsidR="00531892" w:rsidRDefault="00531892" w:rsidP="00531892">
            <w:pPr>
              <w:contextualSpacing/>
              <w:jc w:val="both"/>
              <w:rPr>
                <w:color w:val="000000" w:themeColor="text1"/>
                <w:sz w:val="18"/>
                <w:szCs w:val="18"/>
              </w:rPr>
            </w:pPr>
            <w:r w:rsidRPr="009B035B">
              <w:rPr>
                <w:color w:val="000000" w:themeColor="text1"/>
                <w:sz w:val="18"/>
                <w:szCs w:val="18"/>
              </w:rPr>
              <w:t>For the year of 2020</w:t>
            </w:r>
            <w:r>
              <w:rPr>
                <w:color w:val="000000" w:themeColor="text1"/>
                <w:sz w:val="18"/>
                <w:szCs w:val="18"/>
              </w:rPr>
              <w:t>,</w:t>
            </w:r>
            <w:r w:rsidRPr="009B035B">
              <w:rPr>
                <w:color w:val="000000" w:themeColor="text1"/>
                <w:sz w:val="18"/>
                <w:szCs w:val="18"/>
              </w:rPr>
              <w:t xml:space="preserve"> JPMorgan Chase Bank,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w:t>
            </w:r>
            <w:r>
              <w:rPr>
                <w:color w:val="000000" w:themeColor="text1"/>
                <w:sz w:val="18"/>
                <w:szCs w:val="18"/>
              </w:rPr>
              <w:t xml:space="preserve">For Securities Financing Transactions (SFTs), Best </w:t>
            </w:r>
            <w:r w:rsidRPr="009B035B">
              <w:rPr>
                <w:color w:val="000000" w:themeColor="text1"/>
                <w:sz w:val="18"/>
                <w:szCs w:val="18"/>
              </w:rPr>
              <w:t xml:space="preserve">Execution was monitored by performing post-trade checks using exception reporting whereby current fees/rebates of open loans are compared to rates supplied by a third party vendor transactions to identify outliers.  For the </w:t>
            </w:r>
            <w:r w:rsidRPr="00792F70">
              <w:rPr>
                <w:color w:val="000000" w:themeColor="text1"/>
                <w:sz w:val="18"/>
                <w:szCs w:val="18"/>
              </w:rPr>
              <w:t>Investment of Cash or Cash Collateral</w:t>
            </w:r>
            <w:r w:rsidRPr="009B035B">
              <w:rPr>
                <w:color w:val="000000" w:themeColor="text1"/>
                <w:sz w:val="18"/>
                <w:szCs w:val="18"/>
              </w:rPr>
              <w:t xml:space="preserve">,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 making process was followed. </w:t>
            </w:r>
          </w:p>
          <w:p w14:paraId="66D42251" w14:textId="1E59AF3A" w:rsidR="00136B78" w:rsidRPr="00132A75" w:rsidRDefault="00136B78" w:rsidP="00136B78">
            <w:pPr>
              <w:contextualSpacing/>
              <w:rPr>
                <w:color w:val="000000" w:themeColor="text1"/>
                <w:sz w:val="18"/>
                <w:szCs w:val="18"/>
              </w:rPr>
            </w:pPr>
          </w:p>
        </w:tc>
      </w:tr>
      <w:tr w:rsidR="005F41EE" w:rsidRPr="00132A75" w14:paraId="4947BCDE" w14:textId="77777777" w:rsidTr="002C5801">
        <w:tc>
          <w:tcPr>
            <w:tcW w:w="4410" w:type="dxa"/>
            <w:tcBorders>
              <w:left w:val="single" w:sz="12" w:space="0" w:color="auto"/>
            </w:tcBorders>
            <w:shd w:val="clear" w:color="auto" w:fill="D9D9D9" w:themeFill="background1" w:themeFillShade="D9"/>
          </w:tcPr>
          <w:p w14:paraId="65890203" w14:textId="77777777" w:rsidR="005F41EE" w:rsidRPr="00132A75" w:rsidRDefault="005F41EE" w:rsidP="005F41EE">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541F2127" w14:textId="39E53ACE" w:rsidR="005F41EE" w:rsidRPr="00132A75" w:rsidRDefault="005F41EE" w:rsidP="005F41EE">
            <w:pPr>
              <w:spacing w:after="120"/>
              <w:jc w:val="both"/>
              <w:rPr>
                <w:color w:val="000000" w:themeColor="text1"/>
                <w:sz w:val="18"/>
                <w:szCs w:val="18"/>
              </w:rPr>
            </w:pPr>
            <w:r w:rsidRPr="00132A75">
              <w:rPr>
                <w:color w:val="000000" w:themeColor="text1"/>
                <w:sz w:val="18"/>
                <w:szCs w:val="18"/>
              </w:rPr>
              <w:t xml:space="preserve">Please refer to </w:t>
            </w:r>
            <w:hyperlink r:id="rId13"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922469">
              <w:rPr>
                <w:sz w:val="18"/>
                <w:szCs w:val="18"/>
              </w:rPr>
              <w:t>1</w:t>
            </w:r>
            <w:r>
              <w:rPr>
                <w:sz w:val="18"/>
                <w:szCs w:val="18"/>
              </w:rPr>
              <w:t xml:space="preserve"> details the factors affecting Agency Securities Lending’s choice of execution venues.</w:t>
            </w:r>
          </w:p>
        </w:tc>
      </w:tr>
      <w:tr w:rsidR="00136B78" w:rsidRPr="00132A75" w14:paraId="26BFA099" w14:textId="77777777" w:rsidTr="002C5801">
        <w:trPr>
          <w:trHeight w:val="485"/>
        </w:trPr>
        <w:tc>
          <w:tcPr>
            <w:tcW w:w="4410" w:type="dxa"/>
            <w:tcBorders>
              <w:left w:val="single" w:sz="12" w:space="0" w:color="auto"/>
            </w:tcBorders>
            <w:shd w:val="clear" w:color="auto" w:fill="D9D9D9" w:themeFill="background1" w:themeFillShade="D9"/>
          </w:tcPr>
          <w:p w14:paraId="60257979" w14:textId="77777777" w:rsidR="00136B78" w:rsidRPr="00132A75" w:rsidRDefault="00136B78" w:rsidP="00136B78">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18B1F538" w14:textId="1A642234" w:rsidR="00136B78" w:rsidRDefault="000907AC" w:rsidP="00136B78">
            <w:pPr>
              <w:rPr>
                <w:color w:val="000000" w:themeColor="text1"/>
                <w:sz w:val="18"/>
                <w:szCs w:val="18"/>
              </w:rPr>
            </w:pPr>
            <w:r>
              <w:rPr>
                <w:color w:val="000000" w:themeColor="text1"/>
                <w:sz w:val="18"/>
                <w:szCs w:val="18"/>
              </w:rPr>
              <w:t xml:space="preserve">Not Applicable. </w:t>
            </w:r>
            <w:del w:id="1" w:author="Ruchman, Adam T (CIB OPS, GBR)" w:date="2021-04-27T11:21:00Z">
              <w:r w:rsidR="003673C7" w:rsidDel="000907AC">
                <w:rPr>
                  <w:color w:val="000000" w:themeColor="text1"/>
                  <w:sz w:val="18"/>
                  <w:szCs w:val="18"/>
                </w:rPr>
                <w:delText xml:space="preserve"> </w:delText>
              </w:r>
            </w:del>
          </w:p>
          <w:p w14:paraId="7E192C26" w14:textId="77777777" w:rsidR="00136B78" w:rsidRPr="00132A75" w:rsidRDefault="00136B78" w:rsidP="00136B78">
            <w:pPr>
              <w:rPr>
                <w:color w:val="000000" w:themeColor="text1"/>
                <w:sz w:val="18"/>
                <w:szCs w:val="18"/>
              </w:rPr>
            </w:pPr>
          </w:p>
        </w:tc>
      </w:tr>
      <w:tr w:rsidR="00136B78" w:rsidRPr="00132A75" w14:paraId="309D9548" w14:textId="77777777" w:rsidTr="002C5801">
        <w:tc>
          <w:tcPr>
            <w:tcW w:w="4410" w:type="dxa"/>
            <w:tcBorders>
              <w:left w:val="single" w:sz="12" w:space="0" w:color="auto"/>
            </w:tcBorders>
            <w:shd w:val="clear" w:color="auto" w:fill="D9D9D9" w:themeFill="background1" w:themeFillShade="D9"/>
          </w:tcPr>
          <w:p w14:paraId="2080CB8D" w14:textId="77777777" w:rsidR="00136B78" w:rsidRPr="00132A75" w:rsidRDefault="00136B78" w:rsidP="00136B78">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4003672C" w14:textId="77777777" w:rsidR="00531892" w:rsidRDefault="00531892" w:rsidP="00531892">
            <w:pPr>
              <w:jc w:val="both"/>
              <w:rPr>
                <w:color w:val="000000" w:themeColor="text1"/>
                <w:sz w:val="18"/>
                <w:szCs w:val="18"/>
              </w:rPr>
            </w:pPr>
            <w:r w:rsidRPr="00EB0D6D">
              <w:rPr>
                <w:color w:val="000000" w:themeColor="text1"/>
                <w:sz w:val="18"/>
                <w:szCs w:val="18"/>
                <w:u w:val="single"/>
              </w:rPr>
              <w:t>Securities Financing Transactions  (SFTs):</w:t>
            </w:r>
            <w:r w:rsidRPr="008958E1">
              <w:rPr>
                <w:color w:val="000000" w:themeColor="text1"/>
                <w:sz w:val="18"/>
                <w:szCs w:val="18"/>
              </w:rPr>
              <w:t xml:space="preserve">  JPMorgan Chase Bank, N.A.</w:t>
            </w:r>
            <w:r w:rsidRPr="009B035B">
              <w:rPr>
                <w:color w:val="000000" w:themeColor="text1"/>
                <w:sz w:val="18"/>
                <w:szCs w:val="18"/>
              </w:rPr>
              <w:t xml:space="preserve"> - London Branch is charged an annual participation fee by </w:t>
            </w:r>
            <w:proofErr w:type="spellStart"/>
            <w:r w:rsidRPr="009B035B">
              <w:rPr>
                <w:color w:val="000000" w:themeColor="text1"/>
                <w:sz w:val="18"/>
                <w:szCs w:val="18"/>
              </w:rPr>
              <w:t>EquiLend</w:t>
            </w:r>
            <w:proofErr w:type="spellEnd"/>
            <w:r w:rsidRPr="009B035B">
              <w:rPr>
                <w:color w:val="000000" w:themeColor="text1"/>
                <w:sz w:val="18"/>
                <w:szCs w:val="18"/>
              </w:rPr>
              <w:t xml:space="preserve"> for the use of its platform and related services.</w:t>
            </w:r>
          </w:p>
          <w:p w14:paraId="0D271D59" w14:textId="5D99DC73" w:rsidR="00136B78" w:rsidRPr="00132A75" w:rsidRDefault="00531892" w:rsidP="00531892">
            <w:pPr>
              <w:rPr>
                <w:color w:val="000000" w:themeColor="text1"/>
                <w:sz w:val="18"/>
                <w:szCs w:val="18"/>
              </w:rPr>
            </w:pPr>
            <w:r>
              <w:rPr>
                <w:color w:val="000000" w:themeColor="text1"/>
                <w:sz w:val="18"/>
                <w:szCs w:val="18"/>
                <w:u w:val="single"/>
              </w:rPr>
              <w:t>Investment of Cash or Cash Collateral</w:t>
            </w:r>
            <w:r>
              <w:rPr>
                <w:color w:val="000000" w:themeColor="text1"/>
                <w:sz w:val="18"/>
                <w:szCs w:val="18"/>
              </w:rPr>
              <w:t>: Not Applicable.</w:t>
            </w:r>
          </w:p>
        </w:tc>
      </w:tr>
      <w:tr w:rsidR="00531892" w:rsidRPr="00132A75" w14:paraId="05662857" w14:textId="77777777" w:rsidTr="002C5801">
        <w:trPr>
          <w:trHeight w:val="368"/>
        </w:trPr>
        <w:tc>
          <w:tcPr>
            <w:tcW w:w="4410" w:type="dxa"/>
            <w:tcBorders>
              <w:left w:val="single" w:sz="12" w:space="0" w:color="auto"/>
            </w:tcBorders>
            <w:shd w:val="clear" w:color="auto" w:fill="D9D9D9" w:themeFill="background1" w:themeFillShade="D9"/>
          </w:tcPr>
          <w:p w14:paraId="2874BC9B" w14:textId="77777777" w:rsidR="00531892" w:rsidRPr="00132A75" w:rsidRDefault="00531892" w:rsidP="00531892">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21744ACC" w14:textId="0D9C63E9" w:rsidR="00531892" w:rsidRPr="00136B78" w:rsidRDefault="00531892" w:rsidP="00531892">
            <w:pPr>
              <w:rPr>
                <w:sz w:val="18"/>
                <w:szCs w:val="18"/>
              </w:rPr>
            </w:pPr>
            <w:r>
              <w:rPr>
                <w:sz w:val="18"/>
                <w:szCs w:val="18"/>
              </w:rPr>
              <w:t xml:space="preserve">No changes to execution venues.  The list of execution venues can be found in the </w:t>
            </w:r>
            <w:hyperlink r:id="rId14" w:history="1">
              <w:r>
                <w:rPr>
                  <w:rStyle w:val="Hyperlink"/>
                  <w:sz w:val="18"/>
                  <w:szCs w:val="18"/>
                </w:rPr>
                <w:t>J.P. Morgan Execution Policy</w:t>
              </w:r>
            </w:hyperlink>
            <w:r>
              <w:rPr>
                <w:sz w:val="18"/>
                <w:szCs w:val="18"/>
              </w:rPr>
              <w:t xml:space="preserve"> – section Execution Policy -  Appendix 1 - List of Execution Venues.  </w:t>
            </w:r>
          </w:p>
        </w:tc>
      </w:tr>
      <w:tr w:rsidR="00136B78" w:rsidRPr="00132A75" w14:paraId="09B65390" w14:textId="77777777" w:rsidTr="002C5801">
        <w:tc>
          <w:tcPr>
            <w:tcW w:w="4410" w:type="dxa"/>
            <w:tcBorders>
              <w:left w:val="single" w:sz="12" w:space="0" w:color="auto"/>
            </w:tcBorders>
            <w:shd w:val="clear" w:color="auto" w:fill="D9D9D9" w:themeFill="background1" w:themeFillShade="D9"/>
          </w:tcPr>
          <w:p w14:paraId="3B2635DF" w14:textId="77777777" w:rsidR="00136B78" w:rsidRPr="00132A75" w:rsidRDefault="00136B78" w:rsidP="00136B78">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43ED828E" w14:textId="77777777" w:rsidR="00136B78" w:rsidRPr="00132A75" w:rsidRDefault="00136B78" w:rsidP="00136B78">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136B78" w:rsidRPr="00132A75" w14:paraId="112577F2" w14:textId="77777777" w:rsidTr="002C5801">
        <w:tc>
          <w:tcPr>
            <w:tcW w:w="4410" w:type="dxa"/>
            <w:tcBorders>
              <w:left w:val="single" w:sz="12" w:space="0" w:color="auto"/>
            </w:tcBorders>
            <w:shd w:val="clear" w:color="auto" w:fill="D9D9D9" w:themeFill="background1" w:themeFillShade="D9"/>
          </w:tcPr>
          <w:p w14:paraId="32B063DA" w14:textId="77777777" w:rsidR="00136B78" w:rsidRPr="00132A75" w:rsidRDefault="00136B78" w:rsidP="00136B78">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0D4080F9" w14:textId="77777777" w:rsidR="00531892" w:rsidRDefault="00531892" w:rsidP="00531892">
            <w:pPr>
              <w:jc w:val="both"/>
              <w:rPr>
                <w:color w:val="000000"/>
                <w:sz w:val="18"/>
                <w:szCs w:val="18"/>
              </w:rPr>
            </w:pPr>
            <w:r>
              <w:rPr>
                <w:color w:val="000000" w:themeColor="text1"/>
                <w:sz w:val="18"/>
                <w:szCs w:val="18"/>
              </w:rPr>
              <w:t xml:space="preserve">Securities Financing Transactions  (SFTs): </w:t>
            </w:r>
            <w:r>
              <w:rPr>
                <w:color w:val="000000"/>
                <w:sz w:val="18"/>
                <w:szCs w:val="18"/>
              </w:rPr>
              <w:t>JPMorgan Chase Bank, N.A. - London Branch assessed the fairness of pricing of loans subject to Best Execution by comparing open loan fees and rebates to rates supplied by third party vendors.</w:t>
            </w:r>
          </w:p>
          <w:p w14:paraId="1AB44771" w14:textId="7EA08D4C" w:rsidR="00136B78" w:rsidRPr="00136B78" w:rsidRDefault="00531892" w:rsidP="00531892">
            <w:pPr>
              <w:rPr>
                <w:sz w:val="18"/>
                <w:szCs w:val="18"/>
              </w:rPr>
            </w:pPr>
            <w:r w:rsidRPr="00FA4991">
              <w:rPr>
                <w:color w:val="000000" w:themeColor="text1"/>
                <w:sz w:val="18"/>
                <w:szCs w:val="18"/>
              </w:rPr>
              <w:t>Investment of Cash or Cash Collateral</w:t>
            </w:r>
            <w:r>
              <w:rPr>
                <w:color w:val="000000" w:themeColor="text1"/>
                <w:sz w:val="18"/>
                <w:szCs w:val="18"/>
              </w:rPr>
              <w:t xml:space="preserve">: </w:t>
            </w:r>
            <w:r>
              <w:rPr>
                <w:sz w:val="18"/>
                <w:szCs w:val="18"/>
              </w:rPr>
              <w:t>JPMorgan Chase Bank, N.A. - London Branch assessed the fairness of pricing of transactions subject to Best Execution by evaluating Term investment executions against different external reference prices.</w:t>
            </w:r>
          </w:p>
        </w:tc>
      </w:tr>
      <w:tr w:rsidR="00136B78" w:rsidRPr="00132A75" w14:paraId="4E2E636C" w14:textId="77777777" w:rsidTr="002C5801">
        <w:tc>
          <w:tcPr>
            <w:tcW w:w="4410" w:type="dxa"/>
            <w:tcBorders>
              <w:left w:val="single" w:sz="12" w:space="0" w:color="auto"/>
              <w:bottom w:val="single" w:sz="12" w:space="0" w:color="auto"/>
            </w:tcBorders>
            <w:shd w:val="clear" w:color="auto" w:fill="D9D9D9" w:themeFill="background1" w:themeFillShade="D9"/>
          </w:tcPr>
          <w:p w14:paraId="657733BD" w14:textId="77777777" w:rsidR="00136B78" w:rsidRPr="00132A75" w:rsidRDefault="00136B78" w:rsidP="00136B78">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2908B5AC" w14:textId="77777777" w:rsidR="00136B78" w:rsidRPr="00132A75" w:rsidRDefault="00136B78" w:rsidP="00136B78">
            <w:pPr>
              <w:tabs>
                <w:tab w:val="left" w:pos="5367"/>
              </w:tabs>
              <w:spacing w:after="120"/>
              <w:rPr>
                <w:color w:val="000000" w:themeColor="text1"/>
                <w:sz w:val="18"/>
                <w:szCs w:val="18"/>
              </w:rPr>
            </w:pPr>
            <w:r w:rsidRPr="00132A75">
              <w:rPr>
                <w:color w:val="000000" w:themeColor="text1"/>
                <w:sz w:val="18"/>
                <w:szCs w:val="18"/>
              </w:rPr>
              <w:t xml:space="preserve">Not Applicable. </w:t>
            </w:r>
            <w:r w:rsidRPr="00132A75">
              <w:rPr>
                <w:color w:val="000000" w:themeColor="text1"/>
                <w:sz w:val="18"/>
                <w:szCs w:val="18"/>
              </w:rPr>
              <w:tab/>
            </w:r>
          </w:p>
        </w:tc>
      </w:tr>
    </w:tbl>
    <w:p w14:paraId="5DE6A89F" w14:textId="77777777" w:rsidR="00C80CE8" w:rsidRPr="00132A75" w:rsidRDefault="00C80CE8" w:rsidP="00C80CE8">
      <w:pPr>
        <w:rPr>
          <w:color w:val="000000" w:themeColor="text1"/>
          <w:sz w:val="18"/>
          <w:szCs w:val="18"/>
        </w:rPr>
      </w:pPr>
    </w:p>
    <w:p w14:paraId="6CCCE80D" w14:textId="250E385F" w:rsidR="00C80CE8" w:rsidRPr="00136B78" w:rsidRDefault="00C80CE8" w:rsidP="00C80CE8">
      <w:pPr>
        <w:rPr>
          <w:color w:val="000000" w:themeColor="text1"/>
          <w:sz w:val="18"/>
          <w:szCs w:val="18"/>
        </w:rPr>
      </w:pPr>
      <w:r w:rsidRPr="00132A75">
        <w:rPr>
          <w:b/>
          <w:color w:val="000000" w:themeColor="text1"/>
          <w:sz w:val="18"/>
          <w:szCs w:val="18"/>
        </w:rPr>
        <w:br w:type="page"/>
      </w:r>
    </w:p>
    <w:p w14:paraId="1CCA9C82" w14:textId="77777777" w:rsidR="00136B78" w:rsidRDefault="00136B78" w:rsidP="00C80CE8">
      <w:pPr>
        <w:rPr>
          <w:b/>
          <w:color w:val="000000" w:themeColor="text1"/>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136B78" w:rsidRPr="00132A75" w14:paraId="03683185"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3E2D9CE" w14:textId="77777777" w:rsidR="00136B78" w:rsidRPr="00132A75" w:rsidRDefault="00136B78" w:rsidP="002C5801">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0CA7E9D" w14:textId="77777777" w:rsidR="00136B78" w:rsidRPr="00132A75" w:rsidRDefault="00136B78" w:rsidP="002C5801">
            <w:pPr>
              <w:rPr>
                <w:color w:val="000000" w:themeColor="text1"/>
                <w:sz w:val="18"/>
                <w:szCs w:val="18"/>
              </w:rPr>
            </w:pPr>
            <w:r w:rsidRPr="00132A75">
              <w:rPr>
                <w:color w:val="000000" w:themeColor="text1"/>
                <w:sz w:val="18"/>
                <w:szCs w:val="18"/>
              </w:rPr>
              <w:t>JPMorgan Chase Bank, N.A. - London Branch (7H6GLXDRUGQFU57RNE97)</w:t>
            </w:r>
          </w:p>
        </w:tc>
      </w:tr>
      <w:tr w:rsidR="00136B78" w:rsidRPr="00132A75" w14:paraId="24897AC5"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F405EAF" w14:textId="77777777" w:rsidR="00136B78" w:rsidRPr="00132A75" w:rsidRDefault="00136B78" w:rsidP="002C5801">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37D2F38" w14:textId="25B3BA7B" w:rsidR="00136B78" w:rsidRPr="00132A75" w:rsidRDefault="00136B78" w:rsidP="002C5801">
            <w:pPr>
              <w:rPr>
                <w:color w:val="000000" w:themeColor="text1"/>
                <w:sz w:val="18"/>
                <w:szCs w:val="18"/>
              </w:rPr>
            </w:pPr>
            <w:r>
              <w:rPr>
                <w:color w:val="000000" w:themeColor="text1"/>
                <w:sz w:val="18"/>
                <w:szCs w:val="18"/>
              </w:rPr>
              <w:t xml:space="preserve">Debt instruments: Bonds </w:t>
            </w:r>
          </w:p>
        </w:tc>
      </w:tr>
      <w:tr w:rsidR="00136B78" w:rsidRPr="00132A75" w14:paraId="76534ED5" w14:textId="77777777" w:rsidTr="002C5801">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4937A21F" w14:textId="77777777" w:rsidR="00136B78" w:rsidRPr="00132A75" w:rsidRDefault="00136B78" w:rsidP="002C5801">
            <w:pPr>
              <w:jc w:val="center"/>
              <w:rPr>
                <w:color w:val="000000" w:themeColor="text1"/>
                <w:sz w:val="18"/>
                <w:szCs w:val="18"/>
              </w:rPr>
            </w:pPr>
            <w:r w:rsidRPr="00132A75">
              <w:rPr>
                <w:color w:val="000000" w:themeColor="text1"/>
                <w:sz w:val="18"/>
                <w:szCs w:val="18"/>
              </w:rPr>
              <w:t>Summary of Analysis</w:t>
            </w:r>
          </w:p>
        </w:tc>
      </w:tr>
      <w:tr w:rsidR="00136B78" w:rsidRPr="00132A75" w14:paraId="3EC50958" w14:textId="77777777" w:rsidTr="002C5801">
        <w:tc>
          <w:tcPr>
            <w:tcW w:w="14400" w:type="dxa"/>
            <w:gridSpan w:val="2"/>
            <w:tcBorders>
              <w:left w:val="single" w:sz="12" w:space="0" w:color="auto"/>
              <w:right w:val="single" w:sz="12" w:space="0" w:color="auto"/>
            </w:tcBorders>
          </w:tcPr>
          <w:p w14:paraId="06C69DCF" w14:textId="77777777" w:rsidR="003673C7" w:rsidRDefault="003673C7" w:rsidP="003673C7">
            <w:pPr>
              <w:rPr>
                <w:b/>
                <w:bCs/>
                <w:color w:val="000000"/>
                <w:sz w:val="18"/>
                <w:szCs w:val="18"/>
                <w:u w:val="single"/>
              </w:rPr>
            </w:pPr>
            <w:r>
              <w:rPr>
                <w:b/>
                <w:bCs/>
                <w:color w:val="000000"/>
                <w:sz w:val="18"/>
                <w:szCs w:val="18"/>
                <w:u w:val="single"/>
              </w:rPr>
              <w:t>JPMorgan Chase Bank, N.A. – London Branch: Agency Securities Lending business (“Agency Securities Lending”):</w:t>
            </w:r>
          </w:p>
          <w:p w14:paraId="37DF1834" w14:textId="77777777" w:rsidR="003673C7" w:rsidRDefault="003673C7" w:rsidP="002C5801">
            <w:pPr>
              <w:contextualSpacing/>
              <w:rPr>
                <w:color w:val="000000" w:themeColor="text1"/>
                <w:sz w:val="18"/>
                <w:szCs w:val="18"/>
              </w:rPr>
            </w:pPr>
          </w:p>
          <w:p w14:paraId="6EB47742" w14:textId="77777777" w:rsidR="00531892" w:rsidRDefault="00531892" w:rsidP="00531892">
            <w:pPr>
              <w:contextualSpacing/>
              <w:jc w:val="both"/>
              <w:rPr>
                <w:color w:val="000000" w:themeColor="text1"/>
                <w:sz w:val="18"/>
                <w:szCs w:val="18"/>
              </w:rPr>
            </w:pPr>
            <w:r w:rsidRPr="009B035B">
              <w:rPr>
                <w:color w:val="000000" w:themeColor="text1"/>
                <w:sz w:val="18"/>
                <w:szCs w:val="18"/>
              </w:rPr>
              <w:t>For the year of 2020</w:t>
            </w:r>
            <w:r>
              <w:rPr>
                <w:color w:val="000000" w:themeColor="text1"/>
                <w:sz w:val="18"/>
                <w:szCs w:val="18"/>
              </w:rPr>
              <w:t>,</w:t>
            </w:r>
            <w:r w:rsidRPr="009B035B">
              <w:rPr>
                <w:color w:val="000000" w:themeColor="text1"/>
                <w:sz w:val="18"/>
                <w:szCs w:val="18"/>
              </w:rPr>
              <w:t xml:space="preserve"> JPMorgan Chase Bank,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w:t>
            </w:r>
            <w:r>
              <w:rPr>
                <w:color w:val="000000" w:themeColor="text1"/>
                <w:sz w:val="18"/>
                <w:szCs w:val="18"/>
              </w:rPr>
              <w:t xml:space="preserve">For Securities Financing Transactions (SFTs), Best </w:t>
            </w:r>
            <w:r w:rsidRPr="009B035B">
              <w:rPr>
                <w:color w:val="000000" w:themeColor="text1"/>
                <w:sz w:val="18"/>
                <w:szCs w:val="18"/>
              </w:rPr>
              <w:t xml:space="preserve">Execution was monitored by performing post-trade checks using exception reporting whereby current fees/rebates of open loans are compared to rates supplied by a third party vendor transactions to identify outliers.  For the </w:t>
            </w:r>
            <w:r w:rsidRPr="00792F70">
              <w:rPr>
                <w:color w:val="000000" w:themeColor="text1"/>
                <w:sz w:val="18"/>
                <w:szCs w:val="18"/>
              </w:rPr>
              <w:t>Investment of Cash or Cash Collateral</w:t>
            </w:r>
            <w:r w:rsidRPr="009B035B">
              <w:rPr>
                <w:color w:val="000000" w:themeColor="text1"/>
                <w:sz w:val="18"/>
                <w:szCs w:val="18"/>
              </w:rPr>
              <w:t xml:space="preserve">,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 making process was followed. </w:t>
            </w:r>
          </w:p>
          <w:p w14:paraId="75043DD5" w14:textId="3A767D5F" w:rsidR="00136B78" w:rsidRPr="00132A75" w:rsidRDefault="00136B78" w:rsidP="002C5801">
            <w:pPr>
              <w:contextualSpacing/>
              <w:rPr>
                <w:color w:val="000000" w:themeColor="text1"/>
                <w:sz w:val="18"/>
                <w:szCs w:val="18"/>
              </w:rPr>
            </w:pPr>
          </w:p>
        </w:tc>
      </w:tr>
      <w:tr w:rsidR="005F41EE" w:rsidRPr="00132A75" w14:paraId="7A7975FC" w14:textId="77777777" w:rsidTr="002C5801">
        <w:tc>
          <w:tcPr>
            <w:tcW w:w="4410" w:type="dxa"/>
            <w:tcBorders>
              <w:left w:val="single" w:sz="12" w:space="0" w:color="auto"/>
            </w:tcBorders>
            <w:shd w:val="clear" w:color="auto" w:fill="D9D9D9" w:themeFill="background1" w:themeFillShade="D9"/>
          </w:tcPr>
          <w:p w14:paraId="28043D47" w14:textId="77777777" w:rsidR="005F41EE" w:rsidRPr="00132A75" w:rsidRDefault="005F41EE" w:rsidP="005F41EE">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45AF8B22" w14:textId="0879A91D" w:rsidR="005F41EE" w:rsidRPr="00132A75" w:rsidRDefault="005F41EE" w:rsidP="005F41EE">
            <w:pPr>
              <w:spacing w:after="120"/>
              <w:jc w:val="both"/>
              <w:rPr>
                <w:color w:val="000000" w:themeColor="text1"/>
                <w:sz w:val="18"/>
                <w:szCs w:val="18"/>
              </w:rPr>
            </w:pPr>
            <w:r w:rsidRPr="00132A75">
              <w:rPr>
                <w:color w:val="000000" w:themeColor="text1"/>
                <w:sz w:val="18"/>
                <w:szCs w:val="18"/>
              </w:rPr>
              <w:t xml:space="preserve">Please refer to </w:t>
            </w:r>
            <w:hyperlink r:id="rId15"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922469">
              <w:rPr>
                <w:sz w:val="18"/>
                <w:szCs w:val="18"/>
              </w:rPr>
              <w:t>1</w:t>
            </w:r>
            <w:r>
              <w:rPr>
                <w:sz w:val="18"/>
                <w:szCs w:val="18"/>
              </w:rPr>
              <w:t xml:space="preserve"> details the factors affecting Agency Securities Lending’s choice of execution venues.</w:t>
            </w:r>
          </w:p>
        </w:tc>
      </w:tr>
      <w:tr w:rsidR="00136B78" w:rsidRPr="00132A75" w14:paraId="55671A19" w14:textId="77777777" w:rsidTr="002C5801">
        <w:trPr>
          <w:trHeight w:val="485"/>
        </w:trPr>
        <w:tc>
          <w:tcPr>
            <w:tcW w:w="4410" w:type="dxa"/>
            <w:tcBorders>
              <w:left w:val="single" w:sz="12" w:space="0" w:color="auto"/>
            </w:tcBorders>
            <w:shd w:val="clear" w:color="auto" w:fill="D9D9D9" w:themeFill="background1" w:themeFillShade="D9"/>
          </w:tcPr>
          <w:p w14:paraId="20B02E33" w14:textId="77777777" w:rsidR="00136B78" w:rsidRPr="00132A75" w:rsidRDefault="00136B78" w:rsidP="002C5801">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21E91280" w14:textId="59E8BF2F" w:rsidR="00136B78" w:rsidRDefault="003673C7" w:rsidP="002C5801">
            <w:pPr>
              <w:rPr>
                <w:color w:val="000000" w:themeColor="text1"/>
                <w:sz w:val="18"/>
                <w:szCs w:val="18"/>
              </w:rPr>
            </w:pPr>
            <w:r>
              <w:rPr>
                <w:color w:val="000000" w:themeColor="text1"/>
                <w:sz w:val="18"/>
                <w:szCs w:val="18"/>
              </w:rPr>
              <w:t xml:space="preserve">Not Applicable. </w:t>
            </w:r>
          </w:p>
          <w:p w14:paraId="05778648" w14:textId="77777777" w:rsidR="00136B78" w:rsidRPr="00132A75" w:rsidRDefault="00136B78" w:rsidP="002C5801">
            <w:pPr>
              <w:rPr>
                <w:color w:val="000000" w:themeColor="text1"/>
                <w:sz w:val="18"/>
                <w:szCs w:val="18"/>
              </w:rPr>
            </w:pPr>
          </w:p>
        </w:tc>
      </w:tr>
      <w:tr w:rsidR="00136B78" w:rsidRPr="00132A75" w14:paraId="425B1F8E" w14:textId="77777777" w:rsidTr="002C5801">
        <w:tc>
          <w:tcPr>
            <w:tcW w:w="4410" w:type="dxa"/>
            <w:tcBorders>
              <w:left w:val="single" w:sz="12" w:space="0" w:color="auto"/>
            </w:tcBorders>
            <w:shd w:val="clear" w:color="auto" w:fill="D9D9D9" w:themeFill="background1" w:themeFillShade="D9"/>
          </w:tcPr>
          <w:p w14:paraId="6F6115C8" w14:textId="77777777" w:rsidR="00136B78" w:rsidRPr="00132A75" w:rsidRDefault="00136B78" w:rsidP="002C5801">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497C4814" w14:textId="77777777" w:rsidR="00531892" w:rsidRDefault="00531892" w:rsidP="00531892">
            <w:pPr>
              <w:jc w:val="both"/>
              <w:rPr>
                <w:color w:val="000000" w:themeColor="text1"/>
                <w:sz w:val="18"/>
                <w:szCs w:val="18"/>
              </w:rPr>
            </w:pPr>
            <w:r w:rsidRPr="00EB0D6D">
              <w:rPr>
                <w:color w:val="000000" w:themeColor="text1"/>
                <w:sz w:val="18"/>
                <w:szCs w:val="18"/>
                <w:u w:val="single"/>
              </w:rPr>
              <w:t>Securities Financing Transactions  (SFTs):</w:t>
            </w:r>
            <w:r w:rsidRPr="008958E1">
              <w:rPr>
                <w:color w:val="000000" w:themeColor="text1"/>
                <w:sz w:val="18"/>
                <w:szCs w:val="18"/>
              </w:rPr>
              <w:t xml:space="preserve">  JPMorgan Chase Bank, N.A.</w:t>
            </w:r>
            <w:r w:rsidRPr="009B035B">
              <w:rPr>
                <w:color w:val="000000" w:themeColor="text1"/>
                <w:sz w:val="18"/>
                <w:szCs w:val="18"/>
              </w:rPr>
              <w:t xml:space="preserve"> - London Branch is charged an annual participation fee by </w:t>
            </w:r>
            <w:proofErr w:type="spellStart"/>
            <w:r w:rsidRPr="009B035B">
              <w:rPr>
                <w:color w:val="000000" w:themeColor="text1"/>
                <w:sz w:val="18"/>
                <w:szCs w:val="18"/>
              </w:rPr>
              <w:t>EquiLend</w:t>
            </w:r>
            <w:proofErr w:type="spellEnd"/>
            <w:r w:rsidRPr="009B035B">
              <w:rPr>
                <w:color w:val="000000" w:themeColor="text1"/>
                <w:sz w:val="18"/>
                <w:szCs w:val="18"/>
              </w:rPr>
              <w:t xml:space="preserve"> for the use of its platform and related services.</w:t>
            </w:r>
          </w:p>
          <w:p w14:paraId="260C5665" w14:textId="3FE60719" w:rsidR="00136B78" w:rsidRPr="00132A75" w:rsidRDefault="00531892" w:rsidP="00531892">
            <w:pPr>
              <w:rPr>
                <w:color w:val="000000" w:themeColor="text1"/>
                <w:sz w:val="18"/>
                <w:szCs w:val="18"/>
              </w:rPr>
            </w:pPr>
            <w:r>
              <w:rPr>
                <w:color w:val="000000" w:themeColor="text1"/>
                <w:sz w:val="18"/>
                <w:szCs w:val="18"/>
                <w:u w:val="single"/>
              </w:rPr>
              <w:t>Investment of Cash or Cash Collateral</w:t>
            </w:r>
            <w:r>
              <w:rPr>
                <w:color w:val="000000" w:themeColor="text1"/>
                <w:sz w:val="18"/>
                <w:szCs w:val="18"/>
              </w:rPr>
              <w:t>: Not Applicable.</w:t>
            </w:r>
          </w:p>
        </w:tc>
      </w:tr>
      <w:tr w:rsidR="00531892" w:rsidRPr="00132A75" w14:paraId="6276D742" w14:textId="77777777" w:rsidTr="002C5801">
        <w:trPr>
          <w:trHeight w:val="368"/>
        </w:trPr>
        <w:tc>
          <w:tcPr>
            <w:tcW w:w="4410" w:type="dxa"/>
            <w:tcBorders>
              <w:left w:val="single" w:sz="12" w:space="0" w:color="auto"/>
            </w:tcBorders>
            <w:shd w:val="clear" w:color="auto" w:fill="D9D9D9" w:themeFill="background1" w:themeFillShade="D9"/>
          </w:tcPr>
          <w:p w14:paraId="3CD673A3" w14:textId="77777777" w:rsidR="00531892" w:rsidRPr="00132A75" w:rsidRDefault="00531892" w:rsidP="00531892">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0A1F0105" w14:textId="070254C0" w:rsidR="00531892" w:rsidRPr="00136B78" w:rsidRDefault="00531892" w:rsidP="00531892">
            <w:pPr>
              <w:rPr>
                <w:sz w:val="18"/>
                <w:szCs w:val="18"/>
              </w:rPr>
            </w:pPr>
            <w:r>
              <w:rPr>
                <w:sz w:val="18"/>
                <w:szCs w:val="18"/>
              </w:rPr>
              <w:t xml:space="preserve">No changes to execution venues.  The list of execution venues can be found in the </w:t>
            </w:r>
            <w:hyperlink r:id="rId16" w:history="1">
              <w:r>
                <w:rPr>
                  <w:rStyle w:val="Hyperlink"/>
                  <w:sz w:val="18"/>
                  <w:szCs w:val="18"/>
                </w:rPr>
                <w:t>J.P. Morgan Execution Policy</w:t>
              </w:r>
            </w:hyperlink>
            <w:r>
              <w:rPr>
                <w:sz w:val="18"/>
                <w:szCs w:val="18"/>
              </w:rPr>
              <w:t xml:space="preserve"> – section Execution Policy -  Appendix 1 - List of Execution Venues.  </w:t>
            </w:r>
          </w:p>
        </w:tc>
      </w:tr>
      <w:tr w:rsidR="00136B78" w:rsidRPr="00132A75" w14:paraId="79C407EB" w14:textId="77777777" w:rsidTr="002C5801">
        <w:tc>
          <w:tcPr>
            <w:tcW w:w="4410" w:type="dxa"/>
            <w:tcBorders>
              <w:left w:val="single" w:sz="12" w:space="0" w:color="auto"/>
            </w:tcBorders>
            <w:shd w:val="clear" w:color="auto" w:fill="D9D9D9" w:themeFill="background1" w:themeFillShade="D9"/>
          </w:tcPr>
          <w:p w14:paraId="042CF2E5" w14:textId="77777777" w:rsidR="00136B78" w:rsidRPr="00132A75" w:rsidRDefault="00136B78" w:rsidP="002C5801">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4B6EEE98" w14:textId="77777777" w:rsidR="00136B78" w:rsidRPr="00132A75" w:rsidRDefault="00136B78" w:rsidP="002C5801">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136B78" w:rsidRPr="00132A75" w14:paraId="052B1A48" w14:textId="77777777" w:rsidTr="002C5801">
        <w:tc>
          <w:tcPr>
            <w:tcW w:w="4410" w:type="dxa"/>
            <w:tcBorders>
              <w:left w:val="single" w:sz="12" w:space="0" w:color="auto"/>
            </w:tcBorders>
            <w:shd w:val="clear" w:color="auto" w:fill="D9D9D9" w:themeFill="background1" w:themeFillShade="D9"/>
          </w:tcPr>
          <w:p w14:paraId="7070C63E" w14:textId="77777777" w:rsidR="00136B78" w:rsidRPr="00132A75" w:rsidRDefault="00136B78" w:rsidP="002C5801">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35F64AEF" w14:textId="77777777" w:rsidR="00531892" w:rsidRDefault="00531892" w:rsidP="00531892">
            <w:pPr>
              <w:jc w:val="both"/>
              <w:rPr>
                <w:color w:val="000000"/>
                <w:sz w:val="18"/>
                <w:szCs w:val="18"/>
              </w:rPr>
            </w:pPr>
            <w:r>
              <w:rPr>
                <w:color w:val="000000" w:themeColor="text1"/>
                <w:sz w:val="18"/>
                <w:szCs w:val="18"/>
              </w:rPr>
              <w:t xml:space="preserve">Securities Financing Transactions  (SFTs): </w:t>
            </w:r>
            <w:r>
              <w:rPr>
                <w:color w:val="000000"/>
                <w:sz w:val="18"/>
                <w:szCs w:val="18"/>
              </w:rPr>
              <w:t>JPMorgan Chase Bank, N.A. - London Branch assessed the fairness of pricing of loans subject to Best Execution by comparing open loan fees and rebates to rates supplied by third party vendors.</w:t>
            </w:r>
          </w:p>
          <w:p w14:paraId="042B1E03" w14:textId="44A5908F" w:rsidR="00136B78" w:rsidRPr="00136B78" w:rsidRDefault="00531892" w:rsidP="00531892">
            <w:pPr>
              <w:rPr>
                <w:sz w:val="18"/>
                <w:szCs w:val="18"/>
              </w:rPr>
            </w:pPr>
            <w:r w:rsidRPr="00FA4991">
              <w:rPr>
                <w:color w:val="000000" w:themeColor="text1"/>
                <w:sz w:val="18"/>
                <w:szCs w:val="18"/>
              </w:rPr>
              <w:t>Investment of Cash or Cash Collateral</w:t>
            </w:r>
            <w:r>
              <w:rPr>
                <w:color w:val="000000" w:themeColor="text1"/>
                <w:sz w:val="18"/>
                <w:szCs w:val="18"/>
              </w:rPr>
              <w:t xml:space="preserve">: </w:t>
            </w:r>
            <w:r>
              <w:rPr>
                <w:sz w:val="18"/>
                <w:szCs w:val="18"/>
              </w:rPr>
              <w:t>JPMorgan Chase Bank, N.A. - London Branch assessed the fairness of pricing of transactions subject to Best Execution by evaluating Term investment executions against different external reference prices.</w:t>
            </w:r>
          </w:p>
        </w:tc>
      </w:tr>
      <w:tr w:rsidR="00136B78" w:rsidRPr="00132A75" w14:paraId="14E6178B" w14:textId="77777777" w:rsidTr="002C5801">
        <w:tc>
          <w:tcPr>
            <w:tcW w:w="4410" w:type="dxa"/>
            <w:tcBorders>
              <w:left w:val="single" w:sz="12" w:space="0" w:color="auto"/>
              <w:bottom w:val="single" w:sz="12" w:space="0" w:color="auto"/>
            </w:tcBorders>
            <w:shd w:val="clear" w:color="auto" w:fill="D9D9D9" w:themeFill="background1" w:themeFillShade="D9"/>
          </w:tcPr>
          <w:p w14:paraId="619BF0AE" w14:textId="77777777" w:rsidR="00136B78" w:rsidRPr="00132A75" w:rsidRDefault="00136B78" w:rsidP="002C5801">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66D29B7" w14:textId="77777777" w:rsidR="00136B78" w:rsidRPr="00132A75" w:rsidRDefault="00136B78" w:rsidP="002C5801">
            <w:pPr>
              <w:tabs>
                <w:tab w:val="left" w:pos="5367"/>
              </w:tabs>
              <w:spacing w:after="120"/>
              <w:rPr>
                <w:color w:val="000000" w:themeColor="text1"/>
                <w:sz w:val="18"/>
                <w:szCs w:val="18"/>
              </w:rPr>
            </w:pPr>
            <w:r w:rsidRPr="00132A75">
              <w:rPr>
                <w:color w:val="000000" w:themeColor="text1"/>
                <w:sz w:val="18"/>
                <w:szCs w:val="18"/>
              </w:rPr>
              <w:t xml:space="preserve">Not Applicable. </w:t>
            </w:r>
            <w:r w:rsidRPr="00132A75">
              <w:rPr>
                <w:color w:val="000000" w:themeColor="text1"/>
                <w:sz w:val="18"/>
                <w:szCs w:val="18"/>
              </w:rPr>
              <w:tab/>
            </w:r>
          </w:p>
        </w:tc>
      </w:tr>
    </w:tbl>
    <w:p w14:paraId="61C0FD28" w14:textId="03F65940" w:rsidR="00C80CE8" w:rsidRPr="00132A75" w:rsidRDefault="00C80CE8" w:rsidP="00C80CE8">
      <w:pPr>
        <w:rPr>
          <w:b/>
          <w:color w:val="000000" w:themeColor="text1"/>
          <w:sz w:val="18"/>
          <w:szCs w:val="18"/>
        </w:rPr>
      </w:pPr>
      <w:r w:rsidRPr="00132A75">
        <w:rPr>
          <w:b/>
          <w:color w:val="000000" w:themeColor="text1"/>
          <w:sz w:val="18"/>
          <w:szCs w:val="18"/>
        </w:rPr>
        <w:br w:type="page"/>
      </w:r>
    </w:p>
    <w:p w14:paraId="43BCC8B7" w14:textId="77777777" w:rsidR="00C80CE8" w:rsidRPr="00132A75" w:rsidRDefault="00C80CE8" w:rsidP="00C80CE8">
      <w:pPr>
        <w:ind w:firstLine="720"/>
        <w:rPr>
          <w:b/>
          <w:color w:val="000000" w:themeColor="text1"/>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136B78" w:rsidRPr="00132A75" w14:paraId="7CF2A818"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82C21CF" w14:textId="77777777" w:rsidR="00136B78" w:rsidRPr="00132A75" w:rsidRDefault="00136B78" w:rsidP="002C5801">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019E855" w14:textId="77777777" w:rsidR="00136B78" w:rsidRPr="00132A75" w:rsidRDefault="00136B78" w:rsidP="002C5801">
            <w:pPr>
              <w:rPr>
                <w:color w:val="000000" w:themeColor="text1"/>
                <w:sz w:val="18"/>
                <w:szCs w:val="18"/>
              </w:rPr>
            </w:pPr>
            <w:r w:rsidRPr="00132A75">
              <w:rPr>
                <w:color w:val="000000" w:themeColor="text1"/>
                <w:sz w:val="18"/>
                <w:szCs w:val="18"/>
              </w:rPr>
              <w:t>JPMorgan Chase Bank, N.A. - London Branch (7H6GLXDRUGQFU57RNE97)</w:t>
            </w:r>
          </w:p>
        </w:tc>
      </w:tr>
      <w:tr w:rsidR="00136B78" w:rsidRPr="00132A75" w14:paraId="5450F9B6"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42788CD" w14:textId="77777777" w:rsidR="00136B78" w:rsidRPr="00132A75" w:rsidRDefault="00136B78" w:rsidP="002C5801">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BB7C6C2" w14:textId="312409E5" w:rsidR="00136B78" w:rsidRPr="00132A75" w:rsidRDefault="00136B78" w:rsidP="002C5801">
            <w:pPr>
              <w:rPr>
                <w:color w:val="000000" w:themeColor="text1"/>
                <w:sz w:val="18"/>
                <w:szCs w:val="18"/>
              </w:rPr>
            </w:pPr>
            <w:r>
              <w:rPr>
                <w:color w:val="000000" w:themeColor="text1"/>
                <w:sz w:val="18"/>
                <w:szCs w:val="18"/>
              </w:rPr>
              <w:t xml:space="preserve">Debt instruments: Money </w:t>
            </w:r>
            <w:r w:rsidR="00764808">
              <w:rPr>
                <w:color w:val="000000" w:themeColor="text1"/>
                <w:sz w:val="18"/>
                <w:szCs w:val="18"/>
              </w:rPr>
              <w:t>m</w:t>
            </w:r>
            <w:r>
              <w:rPr>
                <w:color w:val="000000" w:themeColor="text1"/>
                <w:sz w:val="18"/>
                <w:szCs w:val="18"/>
              </w:rPr>
              <w:t xml:space="preserve">arkets </w:t>
            </w:r>
            <w:r w:rsidR="00764808">
              <w:rPr>
                <w:color w:val="000000" w:themeColor="text1"/>
                <w:sz w:val="18"/>
                <w:szCs w:val="18"/>
              </w:rPr>
              <w:t>i</w:t>
            </w:r>
            <w:r>
              <w:rPr>
                <w:color w:val="000000" w:themeColor="text1"/>
                <w:sz w:val="18"/>
                <w:szCs w:val="18"/>
              </w:rPr>
              <w:t xml:space="preserve">nstruments </w:t>
            </w:r>
          </w:p>
        </w:tc>
      </w:tr>
      <w:tr w:rsidR="00136B78" w:rsidRPr="00132A75" w14:paraId="2F31D367" w14:textId="77777777" w:rsidTr="002C5801">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4188910F" w14:textId="77777777" w:rsidR="00136B78" w:rsidRPr="00132A75" w:rsidRDefault="00136B78" w:rsidP="002C5801">
            <w:pPr>
              <w:jc w:val="center"/>
              <w:rPr>
                <w:color w:val="000000" w:themeColor="text1"/>
                <w:sz w:val="18"/>
                <w:szCs w:val="18"/>
              </w:rPr>
            </w:pPr>
            <w:r w:rsidRPr="00132A75">
              <w:rPr>
                <w:color w:val="000000" w:themeColor="text1"/>
                <w:sz w:val="18"/>
                <w:szCs w:val="18"/>
              </w:rPr>
              <w:t>Summary of Analysis</w:t>
            </w:r>
          </w:p>
        </w:tc>
      </w:tr>
      <w:tr w:rsidR="00136B78" w:rsidRPr="00132A75" w14:paraId="68A641D7" w14:textId="77777777" w:rsidTr="002C5801">
        <w:tc>
          <w:tcPr>
            <w:tcW w:w="14400" w:type="dxa"/>
            <w:gridSpan w:val="2"/>
            <w:tcBorders>
              <w:left w:val="single" w:sz="12" w:space="0" w:color="auto"/>
              <w:right w:val="single" w:sz="12" w:space="0" w:color="auto"/>
            </w:tcBorders>
          </w:tcPr>
          <w:p w14:paraId="2B344014" w14:textId="77777777" w:rsidR="003673C7" w:rsidRDefault="003673C7" w:rsidP="003673C7">
            <w:pPr>
              <w:rPr>
                <w:b/>
                <w:bCs/>
                <w:color w:val="000000"/>
                <w:sz w:val="18"/>
                <w:szCs w:val="18"/>
                <w:u w:val="single"/>
              </w:rPr>
            </w:pPr>
            <w:r>
              <w:rPr>
                <w:b/>
                <w:bCs/>
                <w:color w:val="000000"/>
                <w:sz w:val="18"/>
                <w:szCs w:val="18"/>
                <w:u w:val="single"/>
              </w:rPr>
              <w:t>JPMorgan Chase Bank, N.A. – London Branch: Agency Securities Lending business (“Agency Securities Lending”):</w:t>
            </w:r>
          </w:p>
          <w:p w14:paraId="3C048FE0" w14:textId="77777777" w:rsidR="003673C7" w:rsidRDefault="003673C7" w:rsidP="002C5801">
            <w:pPr>
              <w:contextualSpacing/>
              <w:rPr>
                <w:color w:val="000000" w:themeColor="text1"/>
                <w:sz w:val="18"/>
                <w:szCs w:val="18"/>
              </w:rPr>
            </w:pPr>
          </w:p>
          <w:p w14:paraId="4403507F" w14:textId="2AF184F5" w:rsidR="00531892" w:rsidRDefault="00531892" w:rsidP="00531892">
            <w:pPr>
              <w:contextualSpacing/>
              <w:jc w:val="both"/>
              <w:rPr>
                <w:color w:val="000000" w:themeColor="text1"/>
                <w:sz w:val="18"/>
                <w:szCs w:val="18"/>
              </w:rPr>
            </w:pPr>
            <w:r w:rsidRPr="009B035B">
              <w:rPr>
                <w:color w:val="000000" w:themeColor="text1"/>
                <w:sz w:val="18"/>
                <w:szCs w:val="18"/>
              </w:rPr>
              <w:t>For the year of 2020</w:t>
            </w:r>
            <w:r>
              <w:rPr>
                <w:color w:val="000000" w:themeColor="text1"/>
                <w:sz w:val="18"/>
                <w:szCs w:val="18"/>
              </w:rPr>
              <w:t>,</w:t>
            </w:r>
            <w:r w:rsidRPr="009B035B">
              <w:rPr>
                <w:color w:val="000000" w:themeColor="text1"/>
                <w:sz w:val="18"/>
                <w:szCs w:val="18"/>
              </w:rPr>
              <w:t xml:space="preserve"> JPMorgan Chase Bank,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w:t>
            </w:r>
            <w:r>
              <w:rPr>
                <w:color w:val="000000" w:themeColor="text1"/>
                <w:sz w:val="18"/>
                <w:szCs w:val="18"/>
              </w:rPr>
              <w:t xml:space="preserve">For Securities Financing Transactions (SFTs), Best </w:t>
            </w:r>
            <w:r w:rsidRPr="009B035B">
              <w:rPr>
                <w:color w:val="000000" w:themeColor="text1"/>
                <w:sz w:val="18"/>
                <w:szCs w:val="18"/>
              </w:rPr>
              <w:t xml:space="preserve">Execution was monitored by performing post-trade checks using exception reporting whereby current fees/rebates of open loans are compared to rates supplied by a third party vendor transactions to identify outliers.  For the </w:t>
            </w:r>
            <w:r w:rsidRPr="00792F70">
              <w:rPr>
                <w:color w:val="000000" w:themeColor="text1"/>
                <w:sz w:val="18"/>
                <w:szCs w:val="18"/>
              </w:rPr>
              <w:t>Investment of Cash or Cash Collateral</w:t>
            </w:r>
            <w:r w:rsidRPr="009B035B">
              <w:rPr>
                <w:color w:val="000000" w:themeColor="text1"/>
                <w:sz w:val="18"/>
                <w:szCs w:val="18"/>
              </w:rPr>
              <w:t xml:space="preserve">,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 making process was followed. </w:t>
            </w:r>
          </w:p>
          <w:p w14:paraId="2587DFED" w14:textId="1C4FFF56" w:rsidR="00136B78" w:rsidRPr="00132A75" w:rsidRDefault="00136B78" w:rsidP="002C5801">
            <w:pPr>
              <w:contextualSpacing/>
              <w:rPr>
                <w:color w:val="000000" w:themeColor="text1"/>
                <w:sz w:val="18"/>
                <w:szCs w:val="18"/>
              </w:rPr>
            </w:pPr>
          </w:p>
        </w:tc>
      </w:tr>
      <w:tr w:rsidR="005F41EE" w:rsidRPr="00132A75" w14:paraId="2A429C24" w14:textId="77777777" w:rsidTr="002C5801">
        <w:tc>
          <w:tcPr>
            <w:tcW w:w="4410" w:type="dxa"/>
            <w:tcBorders>
              <w:left w:val="single" w:sz="12" w:space="0" w:color="auto"/>
            </w:tcBorders>
            <w:shd w:val="clear" w:color="auto" w:fill="D9D9D9" w:themeFill="background1" w:themeFillShade="D9"/>
          </w:tcPr>
          <w:p w14:paraId="4D38BE87" w14:textId="77777777" w:rsidR="005F41EE" w:rsidRPr="00132A75" w:rsidRDefault="005F41EE" w:rsidP="005F41EE">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14F230B0" w14:textId="1F775C61" w:rsidR="005F41EE" w:rsidRPr="00132A75" w:rsidRDefault="005F41EE" w:rsidP="005F41EE">
            <w:pPr>
              <w:spacing w:after="120"/>
              <w:jc w:val="both"/>
              <w:rPr>
                <w:color w:val="000000" w:themeColor="text1"/>
                <w:sz w:val="18"/>
                <w:szCs w:val="18"/>
              </w:rPr>
            </w:pPr>
            <w:r w:rsidRPr="00132A75">
              <w:rPr>
                <w:color w:val="000000" w:themeColor="text1"/>
                <w:sz w:val="18"/>
                <w:szCs w:val="18"/>
              </w:rPr>
              <w:t xml:space="preserve">Please refer to </w:t>
            </w:r>
            <w:hyperlink r:id="rId17"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922469">
              <w:rPr>
                <w:sz w:val="18"/>
                <w:szCs w:val="18"/>
              </w:rPr>
              <w:t>1</w:t>
            </w:r>
            <w:r>
              <w:rPr>
                <w:sz w:val="18"/>
                <w:szCs w:val="18"/>
              </w:rPr>
              <w:t xml:space="preserve"> details the factors affecting Agency Securities Lending’s choice of execution venues.</w:t>
            </w:r>
          </w:p>
        </w:tc>
      </w:tr>
      <w:tr w:rsidR="00136B78" w:rsidRPr="00132A75" w14:paraId="0116DE02" w14:textId="77777777" w:rsidTr="002C5801">
        <w:trPr>
          <w:trHeight w:val="485"/>
        </w:trPr>
        <w:tc>
          <w:tcPr>
            <w:tcW w:w="4410" w:type="dxa"/>
            <w:tcBorders>
              <w:left w:val="single" w:sz="12" w:space="0" w:color="auto"/>
            </w:tcBorders>
            <w:shd w:val="clear" w:color="auto" w:fill="D9D9D9" w:themeFill="background1" w:themeFillShade="D9"/>
          </w:tcPr>
          <w:p w14:paraId="586CE080" w14:textId="77777777" w:rsidR="00136B78" w:rsidRPr="00132A75" w:rsidRDefault="00136B78" w:rsidP="002C5801">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2C97BEB4" w14:textId="0386100A" w:rsidR="00EB6F2E" w:rsidRDefault="003673C7" w:rsidP="00EB6F2E">
            <w:pPr>
              <w:rPr>
                <w:color w:val="000000" w:themeColor="text1"/>
                <w:sz w:val="18"/>
                <w:szCs w:val="18"/>
              </w:rPr>
            </w:pPr>
            <w:r>
              <w:rPr>
                <w:color w:val="000000" w:themeColor="text1"/>
                <w:sz w:val="18"/>
                <w:szCs w:val="18"/>
              </w:rPr>
              <w:t xml:space="preserve">Not Applicable. </w:t>
            </w:r>
          </w:p>
          <w:p w14:paraId="28E1FF96" w14:textId="77777777" w:rsidR="00136B78" w:rsidRPr="00132A75" w:rsidRDefault="00136B78" w:rsidP="002C5801">
            <w:pPr>
              <w:rPr>
                <w:color w:val="000000" w:themeColor="text1"/>
                <w:sz w:val="18"/>
                <w:szCs w:val="18"/>
              </w:rPr>
            </w:pPr>
          </w:p>
        </w:tc>
      </w:tr>
      <w:tr w:rsidR="00136B78" w:rsidRPr="00132A75" w14:paraId="1012DF97" w14:textId="77777777" w:rsidTr="002C5801">
        <w:tc>
          <w:tcPr>
            <w:tcW w:w="4410" w:type="dxa"/>
            <w:tcBorders>
              <w:left w:val="single" w:sz="12" w:space="0" w:color="auto"/>
            </w:tcBorders>
            <w:shd w:val="clear" w:color="auto" w:fill="D9D9D9" w:themeFill="background1" w:themeFillShade="D9"/>
          </w:tcPr>
          <w:p w14:paraId="654FB543" w14:textId="77777777" w:rsidR="00136B78" w:rsidRPr="00132A75" w:rsidRDefault="00136B78" w:rsidP="002C5801">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5AFE7071" w14:textId="77777777" w:rsidR="00531892" w:rsidRDefault="00531892" w:rsidP="00531892">
            <w:pPr>
              <w:jc w:val="both"/>
              <w:rPr>
                <w:color w:val="000000" w:themeColor="text1"/>
                <w:sz w:val="18"/>
                <w:szCs w:val="18"/>
              </w:rPr>
            </w:pPr>
            <w:r w:rsidRPr="00EB0D6D">
              <w:rPr>
                <w:color w:val="000000" w:themeColor="text1"/>
                <w:sz w:val="18"/>
                <w:szCs w:val="18"/>
                <w:u w:val="single"/>
              </w:rPr>
              <w:t>Securities Financing Transactions  (SFTs):</w:t>
            </w:r>
            <w:r w:rsidRPr="008958E1">
              <w:rPr>
                <w:color w:val="000000" w:themeColor="text1"/>
                <w:sz w:val="18"/>
                <w:szCs w:val="18"/>
              </w:rPr>
              <w:t xml:space="preserve">  JPMorgan Chase Bank, N.A.</w:t>
            </w:r>
            <w:r w:rsidRPr="009B035B">
              <w:rPr>
                <w:color w:val="000000" w:themeColor="text1"/>
                <w:sz w:val="18"/>
                <w:szCs w:val="18"/>
              </w:rPr>
              <w:t xml:space="preserve"> - London Branch is charged an annual participation fee by </w:t>
            </w:r>
            <w:proofErr w:type="spellStart"/>
            <w:r w:rsidRPr="009B035B">
              <w:rPr>
                <w:color w:val="000000" w:themeColor="text1"/>
                <w:sz w:val="18"/>
                <w:szCs w:val="18"/>
              </w:rPr>
              <w:t>EquiLend</w:t>
            </w:r>
            <w:proofErr w:type="spellEnd"/>
            <w:r w:rsidRPr="009B035B">
              <w:rPr>
                <w:color w:val="000000" w:themeColor="text1"/>
                <w:sz w:val="18"/>
                <w:szCs w:val="18"/>
              </w:rPr>
              <w:t xml:space="preserve"> for the use of its platform and related services.</w:t>
            </w:r>
          </w:p>
          <w:p w14:paraId="49279F30" w14:textId="6E2C7AD6" w:rsidR="00136B78" w:rsidRPr="00132A75" w:rsidRDefault="00531892" w:rsidP="00531892">
            <w:pPr>
              <w:rPr>
                <w:color w:val="000000" w:themeColor="text1"/>
                <w:sz w:val="18"/>
                <w:szCs w:val="18"/>
              </w:rPr>
            </w:pPr>
            <w:r>
              <w:rPr>
                <w:color w:val="000000" w:themeColor="text1"/>
                <w:sz w:val="18"/>
                <w:szCs w:val="18"/>
                <w:u w:val="single"/>
              </w:rPr>
              <w:t>Investment of Cash or Cash Collateral</w:t>
            </w:r>
            <w:r>
              <w:rPr>
                <w:color w:val="000000" w:themeColor="text1"/>
                <w:sz w:val="18"/>
                <w:szCs w:val="18"/>
              </w:rPr>
              <w:t>: Not Applicable.</w:t>
            </w:r>
          </w:p>
        </w:tc>
      </w:tr>
      <w:tr w:rsidR="00531892" w:rsidRPr="00132A75" w14:paraId="2A1419D4" w14:textId="77777777" w:rsidTr="002C5801">
        <w:trPr>
          <w:trHeight w:val="368"/>
        </w:trPr>
        <w:tc>
          <w:tcPr>
            <w:tcW w:w="4410" w:type="dxa"/>
            <w:tcBorders>
              <w:left w:val="single" w:sz="12" w:space="0" w:color="auto"/>
            </w:tcBorders>
            <w:shd w:val="clear" w:color="auto" w:fill="D9D9D9" w:themeFill="background1" w:themeFillShade="D9"/>
          </w:tcPr>
          <w:p w14:paraId="3F184D97" w14:textId="77777777" w:rsidR="00531892" w:rsidRPr="00132A75" w:rsidRDefault="00531892" w:rsidP="00531892">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22657A5E" w14:textId="79AFC3C8" w:rsidR="00531892" w:rsidRPr="00136B78" w:rsidRDefault="00531892" w:rsidP="00531892">
            <w:pPr>
              <w:rPr>
                <w:sz w:val="18"/>
                <w:szCs w:val="18"/>
              </w:rPr>
            </w:pPr>
            <w:r>
              <w:rPr>
                <w:sz w:val="18"/>
                <w:szCs w:val="18"/>
              </w:rPr>
              <w:t xml:space="preserve">No changes to execution venues.  The list of execution venues can be found in the </w:t>
            </w:r>
            <w:hyperlink r:id="rId18" w:history="1">
              <w:r>
                <w:rPr>
                  <w:rStyle w:val="Hyperlink"/>
                  <w:sz w:val="18"/>
                  <w:szCs w:val="18"/>
                </w:rPr>
                <w:t>J.P. Morgan Execution Policy</w:t>
              </w:r>
            </w:hyperlink>
            <w:r>
              <w:rPr>
                <w:sz w:val="18"/>
                <w:szCs w:val="18"/>
              </w:rPr>
              <w:t xml:space="preserve"> – section Execution Policy -  Appendix 1 - List of Execution Venues.  </w:t>
            </w:r>
          </w:p>
        </w:tc>
      </w:tr>
      <w:tr w:rsidR="00136B78" w:rsidRPr="00132A75" w14:paraId="53DF40DC" w14:textId="77777777" w:rsidTr="002C5801">
        <w:tc>
          <w:tcPr>
            <w:tcW w:w="4410" w:type="dxa"/>
            <w:tcBorders>
              <w:left w:val="single" w:sz="12" w:space="0" w:color="auto"/>
            </w:tcBorders>
            <w:shd w:val="clear" w:color="auto" w:fill="D9D9D9" w:themeFill="background1" w:themeFillShade="D9"/>
          </w:tcPr>
          <w:p w14:paraId="602F9DE6" w14:textId="77777777" w:rsidR="00136B78" w:rsidRPr="00132A75" w:rsidRDefault="00136B78" w:rsidP="002C5801">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1DC97020" w14:textId="77777777" w:rsidR="00136B78" w:rsidRPr="00132A75" w:rsidRDefault="00136B78" w:rsidP="002C5801">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136B78" w:rsidRPr="00132A75" w14:paraId="68A49B60" w14:textId="77777777" w:rsidTr="002C5801">
        <w:tc>
          <w:tcPr>
            <w:tcW w:w="4410" w:type="dxa"/>
            <w:tcBorders>
              <w:left w:val="single" w:sz="12" w:space="0" w:color="auto"/>
            </w:tcBorders>
            <w:shd w:val="clear" w:color="auto" w:fill="D9D9D9" w:themeFill="background1" w:themeFillShade="D9"/>
          </w:tcPr>
          <w:p w14:paraId="36C80B78" w14:textId="77777777" w:rsidR="00136B78" w:rsidRPr="00132A75" w:rsidRDefault="00136B78" w:rsidP="002C5801">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1FCD02AB" w14:textId="77777777" w:rsidR="00531892" w:rsidRDefault="00531892" w:rsidP="00531892">
            <w:pPr>
              <w:jc w:val="both"/>
              <w:rPr>
                <w:color w:val="000000"/>
                <w:sz w:val="18"/>
                <w:szCs w:val="18"/>
              </w:rPr>
            </w:pPr>
            <w:r>
              <w:rPr>
                <w:color w:val="000000" w:themeColor="text1"/>
                <w:sz w:val="18"/>
                <w:szCs w:val="18"/>
              </w:rPr>
              <w:t xml:space="preserve">Securities Financing Transactions  (SFTs): </w:t>
            </w:r>
            <w:r>
              <w:rPr>
                <w:color w:val="000000"/>
                <w:sz w:val="18"/>
                <w:szCs w:val="18"/>
              </w:rPr>
              <w:t>JPMorgan Chase Bank, N.A. - London Branch assessed the fairness of pricing of loans subject to Best Execution by comparing open loan fees and rebates to rates supplied by third party vendors.</w:t>
            </w:r>
          </w:p>
          <w:p w14:paraId="6E69B729" w14:textId="16EC1578" w:rsidR="00136B78" w:rsidRPr="00136B78" w:rsidRDefault="00531892" w:rsidP="00531892">
            <w:pPr>
              <w:rPr>
                <w:sz w:val="18"/>
                <w:szCs w:val="18"/>
              </w:rPr>
            </w:pPr>
            <w:r w:rsidRPr="00FA4991">
              <w:rPr>
                <w:color w:val="000000" w:themeColor="text1"/>
                <w:sz w:val="18"/>
                <w:szCs w:val="18"/>
              </w:rPr>
              <w:t>Investment of Cash or Cash Collateral</w:t>
            </w:r>
            <w:r>
              <w:rPr>
                <w:color w:val="000000" w:themeColor="text1"/>
                <w:sz w:val="18"/>
                <w:szCs w:val="18"/>
              </w:rPr>
              <w:t xml:space="preserve">: </w:t>
            </w:r>
            <w:r>
              <w:rPr>
                <w:sz w:val="18"/>
                <w:szCs w:val="18"/>
              </w:rPr>
              <w:t>JPMorgan Chase Bank, N.A. - London Branch assessed the fairness of pricing of transactions subject to Best Execution by evaluating Term investment executions against different external reference prices.</w:t>
            </w:r>
          </w:p>
        </w:tc>
      </w:tr>
      <w:tr w:rsidR="00136B78" w:rsidRPr="00132A75" w14:paraId="4F4B2750" w14:textId="77777777" w:rsidTr="002C5801">
        <w:tc>
          <w:tcPr>
            <w:tcW w:w="4410" w:type="dxa"/>
            <w:tcBorders>
              <w:left w:val="single" w:sz="12" w:space="0" w:color="auto"/>
              <w:bottom w:val="single" w:sz="12" w:space="0" w:color="auto"/>
            </w:tcBorders>
            <w:shd w:val="clear" w:color="auto" w:fill="D9D9D9" w:themeFill="background1" w:themeFillShade="D9"/>
          </w:tcPr>
          <w:p w14:paraId="0DE998E8" w14:textId="77777777" w:rsidR="00136B78" w:rsidRPr="00132A75" w:rsidRDefault="00136B78" w:rsidP="002C5801">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559BA664" w14:textId="77777777" w:rsidR="00136B78" w:rsidRPr="00132A75" w:rsidRDefault="00136B78" w:rsidP="002C5801">
            <w:pPr>
              <w:tabs>
                <w:tab w:val="left" w:pos="5367"/>
              </w:tabs>
              <w:spacing w:after="120"/>
              <w:rPr>
                <w:color w:val="000000" w:themeColor="text1"/>
                <w:sz w:val="18"/>
                <w:szCs w:val="18"/>
              </w:rPr>
            </w:pPr>
            <w:r w:rsidRPr="00132A75">
              <w:rPr>
                <w:color w:val="000000" w:themeColor="text1"/>
                <w:sz w:val="18"/>
                <w:szCs w:val="18"/>
              </w:rPr>
              <w:t xml:space="preserve">Not Applicable. </w:t>
            </w:r>
            <w:r w:rsidRPr="00132A75">
              <w:rPr>
                <w:color w:val="000000" w:themeColor="text1"/>
                <w:sz w:val="18"/>
                <w:szCs w:val="18"/>
              </w:rPr>
              <w:tab/>
            </w:r>
          </w:p>
        </w:tc>
      </w:tr>
    </w:tbl>
    <w:p w14:paraId="3F50406C" w14:textId="77777777" w:rsidR="00C80CE8" w:rsidRPr="00132A75" w:rsidRDefault="00C80CE8" w:rsidP="00C80CE8">
      <w:pPr>
        <w:rPr>
          <w:color w:val="000000" w:themeColor="text1"/>
          <w:sz w:val="18"/>
          <w:szCs w:val="18"/>
        </w:rPr>
      </w:pPr>
      <w:r w:rsidRPr="00132A75">
        <w:rPr>
          <w:color w:val="000000" w:themeColor="text1"/>
          <w:sz w:val="18"/>
          <w:szCs w:val="18"/>
        </w:rPr>
        <w:br w:type="page"/>
      </w:r>
    </w:p>
    <w:p w14:paraId="04C44807" w14:textId="77777777" w:rsidR="00C80CE8" w:rsidRPr="00132A75" w:rsidRDefault="00C80CE8" w:rsidP="00C80CE8">
      <w:pPr>
        <w:rPr>
          <w:color w:val="000000" w:themeColor="text1"/>
          <w:sz w:val="18"/>
          <w:szCs w:val="18"/>
        </w:rPr>
      </w:pPr>
    </w:p>
    <w:p w14:paraId="790BF162" w14:textId="77777777" w:rsidR="00C80CE8" w:rsidRPr="00132A75" w:rsidRDefault="00C80CE8" w:rsidP="00C80CE8">
      <w:pPr>
        <w:rPr>
          <w:b/>
          <w:color w:val="000000" w:themeColor="text1"/>
          <w:sz w:val="18"/>
          <w:szCs w:val="18"/>
        </w:rPr>
      </w:pPr>
    </w:p>
    <w:tbl>
      <w:tblPr>
        <w:tblStyle w:val="TableGrid"/>
        <w:tblW w:w="14400" w:type="dxa"/>
        <w:tblInd w:w="468" w:type="dxa"/>
        <w:tblLook w:val="04A0" w:firstRow="1" w:lastRow="0" w:firstColumn="1" w:lastColumn="0" w:noHBand="0" w:noVBand="1"/>
      </w:tblPr>
      <w:tblGrid>
        <w:gridCol w:w="4410"/>
        <w:gridCol w:w="9990"/>
      </w:tblGrid>
      <w:tr w:rsidR="00C80CE8" w:rsidRPr="00132A75" w14:paraId="1511B4EB"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A382952"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7961E35"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50DC6B69"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5650CB"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1666925" w14:textId="5EBFBFE7" w:rsidR="00C80CE8" w:rsidRPr="00132A75" w:rsidRDefault="00C80CE8" w:rsidP="006C3FC4">
            <w:pPr>
              <w:rPr>
                <w:color w:val="000000" w:themeColor="text1"/>
                <w:sz w:val="18"/>
                <w:szCs w:val="18"/>
              </w:rPr>
            </w:pPr>
            <w:r w:rsidRPr="00132A75">
              <w:rPr>
                <w:color w:val="000000" w:themeColor="text1"/>
                <w:sz w:val="18"/>
                <w:szCs w:val="18"/>
              </w:rPr>
              <w:t xml:space="preserve">Other </w:t>
            </w:r>
            <w:r w:rsidR="00764808">
              <w:rPr>
                <w:color w:val="000000" w:themeColor="text1"/>
                <w:sz w:val="18"/>
                <w:szCs w:val="18"/>
              </w:rPr>
              <w:t>i</w:t>
            </w:r>
            <w:r w:rsidRPr="00132A75">
              <w:rPr>
                <w:color w:val="000000" w:themeColor="text1"/>
                <w:sz w:val="18"/>
                <w:szCs w:val="18"/>
              </w:rPr>
              <w:t>nstruments</w:t>
            </w:r>
          </w:p>
        </w:tc>
      </w:tr>
      <w:tr w:rsidR="00C80CE8" w:rsidRPr="00132A75" w14:paraId="3F79E7EB"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311731D"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65D621A0" w14:textId="77777777" w:rsidTr="006C3FC4">
        <w:tc>
          <w:tcPr>
            <w:tcW w:w="14400" w:type="dxa"/>
            <w:gridSpan w:val="2"/>
            <w:tcBorders>
              <w:left w:val="single" w:sz="12" w:space="0" w:color="auto"/>
              <w:right w:val="single" w:sz="12" w:space="0" w:color="auto"/>
            </w:tcBorders>
          </w:tcPr>
          <w:p w14:paraId="42C2E7AE" w14:textId="77777777" w:rsidR="00C80CE8" w:rsidRPr="00132A75" w:rsidRDefault="00C80CE8" w:rsidP="006C3FC4">
            <w:pPr>
              <w:rPr>
                <w:color w:val="000000" w:themeColor="text1"/>
                <w:sz w:val="18"/>
                <w:szCs w:val="18"/>
              </w:rPr>
            </w:pPr>
          </w:p>
          <w:p w14:paraId="4A3ED8B9" w14:textId="4383A23D" w:rsidR="00C80CE8" w:rsidRPr="00132A75" w:rsidRDefault="00C80CE8" w:rsidP="006C3FC4">
            <w:pPr>
              <w:contextualSpacing/>
              <w:rPr>
                <w:b/>
                <w:color w:val="000000" w:themeColor="text1"/>
                <w:sz w:val="18"/>
                <w:szCs w:val="18"/>
                <w:u w:val="single"/>
              </w:rPr>
            </w:pPr>
            <w:r w:rsidRPr="00132A75">
              <w:rPr>
                <w:b/>
                <w:color w:val="000000" w:themeColor="text1"/>
                <w:sz w:val="18"/>
                <w:szCs w:val="18"/>
                <w:u w:val="single"/>
              </w:rPr>
              <w:t xml:space="preserve">JPMorgan Chase Bank, N.A. – London Branch: Agency </w:t>
            </w:r>
            <w:r w:rsidR="00CA6B05">
              <w:rPr>
                <w:b/>
                <w:color w:val="000000" w:themeColor="text1"/>
                <w:sz w:val="18"/>
                <w:szCs w:val="18"/>
                <w:u w:val="single"/>
              </w:rPr>
              <w:t>Securities Lending business (“Agency Securities Lending”)</w:t>
            </w:r>
            <w:r w:rsidRPr="00132A75">
              <w:rPr>
                <w:b/>
                <w:color w:val="000000" w:themeColor="text1"/>
                <w:sz w:val="18"/>
                <w:szCs w:val="18"/>
                <w:u w:val="single"/>
              </w:rPr>
              <w:t>:</w:t>
            </w:r>
          </w:p>
          <w:p w14:paraId="4E33F233" w14:textId="77777777" w:rsidR="00531892" w:rsidRDefault="00531892" w:rsidP="00531892">
            <w:pPr>
              <w:contextualSpacing/>
              <w:jc w:val="both"/>
              <w:rPr>
                <w:color w:val="000000" w:themeColor="text1"/>
                <w:sz w:val="18"/>
                <w:szCs w:val="18"/>
              </w:rPr>
            </w:pPr>
            <w:r w:rsidRPr="009B035B">
              <w:rPr>
                <w:color w:val="000000" w:themeColor="text1"/>
                <w:sz w:val="18"/>
                <w:szCs w:val="18"/>
              </w:rPr>
              <w:t>For the year of 2020</w:t>
            </w:r>
            <w:r>
              <w:rPr>
                <w:color w:val="000000" w:themeColor="text1"/>
                <w:sz w:val="18"/>
                <w:szCs w:val="18"/>
              </w:rPr>
              <w:t>,</w:t>
            </w:r>
            <w:r w:rsidRPr="009B035B">
              <w:rPr>
                <w:color w:val="000000" w:themeColor="text1"/>
                <w:sz w:val="18"/>
                <w:szCs w:val="18"/>
              </w:rPr>
              <w:t xml:space="preserve"> JPMorgan Chase Bank,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w:t>
            </w:r>
            <w:r>
              <w:rPr>
                <w:color w:val="000000" w:themeColor="text1"/>
                <w:sz w:val="18"/>
                <w:szCs w:val="18"/>
              </w:rPr>
              <w:t xml:space="preserve">For Securities Financing Transactions (SFTs), Best </w:t>
            </w:r>
            <w:r w:rsidRPr="009B035B">
              <w:rPr>
                <w:color w:val="000000" w:themeColor="text1"/>
                <w:sz w:val="18"/>
                <w:szCs w:val="18"/>
              </w:rPr>
              <w:t xml:space="preserve">Execution was monitored by performing post-trade checks using exception reporting whereby current fees/rebates of open loans are compared to rates supplied by a third party vendor transactions to identify outliers.  For the </w:t>
            </w:r>
            <w:r w:rsidRPr="00792F70">
              <w:rPr>
                <w:color w:val="000000" w:themeColor="text1"/>
                <w:sz w:val="18"/>
                <w:szCs w:val="18"/>
              </w:rPr>
              <w:t>Investment of Cash or Cash Collateral</w:t>
            </w:r>
            <w:r w:rsidRPr="009B035B">
              <w:rPr>
                <w:color w:val="000000" w:themeColor="text1"/>
                <w:sz w:val="18"/>
                <w:szCs w:val="18"/>
              </w:rPr>
              <w:t xml:space="preserve">,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 making process was followed. </w:t>
            </w:r>
          </w:p>
          <w:p w14:paraId="17FAE7A2" w14:textId="77777777" w:rsidR="009B035B" w:rsidRPr="00132A75" w:rsidRDefault="009B035B" w:rsidP="006C3FC4">
            <w:pPr>
              <w:contextualSpacing/>
              <w:rPr>
                <w:color w:val="000000" w:themeColor="text1"/>
                <w:sz w:val="18"/>
                <w:szCs w:val="18"/>
              </w:rPr>
            </w:pPr>
          </w:p>
          <w:p w14:paraId="2E976DAE" w14:textId="77777777" w:rsidR="00C80CE8" w:rsidRPr="00132A75" w:rsidRDefault="00C80CE8" w:rsidP="006C3FC4">
            <w:pPr>
              <w:contextualSpacing/>
              <w:rPr>
                <w:b/>
                <w:color w:val="000000" w:themeColor="text1"/>
                <w:sz w:val="18"/>
                <w:szCs w:val="18"/>
                <w:u w:val="single"/>
              </w:rPr>
            </w:pPr>
            <w:r w:rsidRPr="00132A75">
              <w:rPr>
                <w:b/>
                <w:color w:val="000000" w:themeColor="text1"/>
                <w:sz w:val="18"/>
                <w:szCs w:val="18"/>
                <w:u w:val="single"/>
              </w:rPr>
              <w:t>JPMorgan Chase Bank, N.A. – London Branch: Fund Order Routing and Settlement Services business (“FORSS”):</w:t>
            </w:r>
          </w:p>
          <w:p w14:paraId="64A7FC10" w14:textId="77777777" w:rsidR="009B035B" w:rsidRPr="00625958" w:rsidRDefault="009B035B" w:rsidP="009B035B">
            <w:pPr>
              <w:rPr>
                <w:sz w:val="18"/>
                <w:szCs w:val="18"/>
              </w:rPr>
            </w:pPr>
            <w:r w:rsidRPr="00625958">
              <w:rPr>
                <w:sz w:val="18"/>
                <w:szCs w:val="18"/>
              </w:rPr>
              <w:t>Within our fund order routing services product offering, currently an execution will arise on client instructions to subscribe for, or redeem, units i</w:t>
            </w:r>
            <w:r>
              <w:rPr>
                <w:sz w:val="18"/>
                <w:szCs w:val="18"/>
              </w:rPr>
              <w:t>n certain funds. In the year 2020</w:t>
            </w:r>
            <w:r w:rsidRPr="00625958">
              <w:rPr>
                <w:sz w:val="18"/>
                <w:szCs w:val="18"/>
              </w:rPr>
              <w:t xml:space="preserve">, our review found the obligation of Best Execution was met in each case.  The application was monitored by J.P. Morgan on a regular basis, through post-trade controls performed by the business which were monitored at the relevant Securities Services Control forum. This monitoring identified execution situations which are potentially subject to Best Execution and also monitored the correct application of the decision making process. </w:t>
            </w:r>
          </w:p>
          <w:p w14:paraId="71A1DF32" w14:textId="77777777" w:rsidR="00C80CE8" w:rsidRPr="00132A75" w:rsidRDefault="00C80CE8" w:rsidP="006C3FC4">
            <w:pPr>
              <w:rPr>
                <w:color w:val="000000" w:themeColor="text1"/>
                <w:sz w:val="18"/>
                <w:szCs w:val="18"/>
              </w:rPr>
            </w:pPr>
          </w:p>
          <w:p w14:paraId="69FC72E8" w14:textId="77777777" w:rsidR="00C80CE8" w:rsidRPr="00132A75" w:rsidRDefault="00C80CE8" w:rsidP="006C3FC4">
            <w:pPr>
              <w:spacing w:after="200"/>
              <w:contextualSpacing/>
              <w:rPr>
                <w:b/>
                <w:color w:val="000000" w:themeColor="text1"/>
                <w:sz w:val="18"/>
                <w:szCs w:val="18"/>
                <w:u w:val="single"/>
              </w:rPr>
            </w:pPr>
            <w:r w:rsidRPr="00132A75">
              <w:rPr>
                <w:b/>
                <w:color w:val="000000" w:themeColor="text1"/>
                <w:sz w:val="18"/>
                <w:szCs w:val="18"/>
                <w:u w:val="single"/>
              </w:rPr>
              <w:t>JPMorgan Chase Bank, N.A. – London Branch: Liquidity Services (“Liquidity Services”):</w:t>
            </w:r>
          </w:p>
          <w:p w14:paraId="14D114DC" w14:textId="3DC8EA47" w:rsidR="00C80CE8" w:rsidRPr="00132A75" w:rsidRDefault="00C80CE8" w:rsidP="006C3FC4">
            <w:pPr>
              <w:spacing w:after="200"/>
              <w:contextualSpacing/>
              <w:rPr>
                <w:color w:val="000000" w:themeColor="text1"/>
                <w:sz w:val="18"/>
                <w:szCs w:val="18"/>
              </w:rPr>
            </w:pPr>
            <w:r w:rsidRPr="00132A75">
              <w:rPr>
                <w:color w:val="000000" w:themeColor="text1"/>
                <w:sz w:val="18"/>
                <w:szCs w:val="18"/>
              </w:rPr>
              <w:t>JPMorgan Chase Bank, N.A. – Lond</w:t>
            </w:r>
            <w:r w:rsidR="00794EDB">
              <w:rPr>
                <w:color w:val="000000" w:themeColor="text1"/>
                <w:sz w:val="18"/>
                <w:szCs w:val="18"/>
              </w:rPr>
              <w:t>on Branch provides its Securities</w:t>
            </w:r>
            <w:r w:rsidRPr="00132A75">
              <w:rPr>
                <w:color w:val="000000" w:themeColor="text1"/>
                <w:sz w:val="18"/>
                <w:szCs w:val="18"/>
              </w:rPr>
              <w:t xml:space="preserve"> Services clients with a market leading technology platform for automated investment of clients’ excess cash into money market funds. The </w:t>
            </w:r>
            <w:r w:rsidR="001B04EF" w:rsidRPr="00132A75">
              <w:rPr>
                <w:color w:val="000000" w:themeColor="text1"/>
                <w:sz w:val="18"/>
                <w:szCs w:val="18"/>
              </w:rPr>
              <w:t xml:space="preserve">automated investment </w:t>
            </w:r>
            <w:r w:rsidRPr="00132A75">
              <w:rPr>
                <w:color w:val="000000" w:themeColor="text1"/>
                <w:sz w:val="18"/>
                <w:szCs w:val="18"/>
              </w:rPr>
              <w:t xml:space="preserve">is based on a client legal agreement which stipulates the investment rules, set by each client. The daily automated subscriptions or redemptions into/from the chosen money market funds are performed based on these rules in conjunction with the clients’ cash account balances. </w:t>
            </w:r>
            <w:r w:rsidR="009B035B">
              <w:rPr>
                <w:color w:val="000000" w:themeColor="text1"/>
                <w:sz w:val="18"/>
                <w:szCs w:val="18"/>
              </w:rPr>
              <w:t>In</w:t>
            </w:r>
            <w:r w:rsidRPr="00132A75">
              <w:rPr>
                <w:color w:val="000000" w:themeColor="text1"/>
                <w:sz w:val="18"/>
                <w:szCs w:val="18"/>
              </w:rPr>
              <w:t xml:space="preserve"> </w:t>
            </w:r>
            <w:r w:rsidR="006303C0">
              <w:rPr>
                <w:color w:val="000000" w:themeColor="text1"/>
                <w:sz w:val="18"/>
                <w:szCs w:val="18"/>
              </w:rPr>
              <w:t>2020</w:t>
            </w:r>
            <w:r w:rsidRPr="00132A75">
              <w:rPr>
                <w:color w:val="000000" w:themeColor="text1"/>
                <w:sz w:val="18"/>
                <w:szCs w:val="18"/>
              </w:rPr>
              <w:t xml:space="preserve"> there were no material incidents which jeopardised the JPMorgan Chase Bank, N.A. – London Branch’s compliance with Best Execution obligations. Monitoring of execution and follow up reconciliation seek to ensure that speed of execution is maintained at the expected level.</w:t>
            </w:r>
          </w:p>
          <w:p w14:paraId="341A08F3" w14:textId="77777777" w:rsidR="00C80CE8" w:rsidRPr="00132A75" w:rsidRDefault="00C80CE8" w:rsidP="006C3FC4">
            <w:pPr>
              <w:spacing w:after="200"/>
              <w:contextualSpacing/>
              <w:rPr>
                <w:b/>
                <w:color w:val="000000" w:themeColor="text1"/>
                <w:sz w:val="18"/>
                <w:szCs w:val="18"/>
                <w:u w:val="single"/>
              </w:rPr>
            </w:pPr>
          </w:p>
        </w:tc>
      </w:tr>
      <w:tr w:rsidR="005F41EE" w:rsidRPr="00132A75" w14:paraId="1CD1ABCD" w14:textId="77777777" w:rsidTr="006C3FC4">
        <w:tc>
          <w:tcPr>
            <w:tcW w:w="4410" w:type="dxa"/>
            <w:tcBorders>
              <w:left w:val="single" w:sz="12" w:space="0" w:color="auto"/>
            </w:tcBorders>
            <w:shd w:val="clear" w:color="auto" w:fill="D9D9D9" w:themeFill="background1" w:themeFillShade="D9"/>
          </w:tcPr>
          <w:p w14:paraId="62D4DEAD" w14:textId="77777777" w:rsidR="005F41EE" w:rsidRPr="00132A75" w:rsidRDefault="005F41EE" w:rsidP="005F41EE">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1B6F6DBD" w14:textId="37748E97" w:rsidR="005F41EE" w:rsidRPr="00132A75" w:rsidRDefault="005F41EE" w:rsidP="005F41EE">
            <w:pPr>
              <w:spacing w:after="120"/>
              <w:jc w:val="both"/>
              <w:rPr>
                <w:color w:val="000000" w:themeColor="text1"/>
                <w:sz w:val="18"/>
                <w:szCs w:val="18"/>
              </w:rPr>
            </w:pPr>
            <w:r w:rsidRPr="00132A75">
              <w:rPr>
                <w:color w:val="000000" w:themeColor="text1"/>
                <w:sz w:val="18"/>
                <w:szCs w:val="18"/>
              </w:rPr>
              <w:t xml:space="preserve">Please refer to </w:t>
            </w:r>
            <w:hyperlink r:id="rId19"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D038CA">
              <w:rPr>
                <w:sz w:val="18"/>
                <w:szCs w:val="18"/>
              </w:rPr>
              <w:t>1</w:t>
            </w:r>
            <w:r>
              <w:rPr>
                <w:sz w:val="18"/>
                <w:szCs w:val="18"/>
              </w:rPr>
              <w:t xml:space="preserve"> details the factors affecting Agency Securities Lending’s choice of execution venues.</w:t>
            </w:r>
          </w:p>
        </w:tc>
      </w:tr>
      <w:tr w:rsidR="00C80CE8" w:rsidRPr="00132A75" w14:paraId="504ED7F3" w14:textId="77777777" w:rsidTr="006C3FC4">
        <w:trPr>
          <w:trHeight w:val="485"/>
        </w:trPr>
        <w:tc>
          <w:tcPr>
            <w:tcW w:w="4410" w:type="dxa"/>
            <w:tcBorders>
              <w:left w:val="single" w:sz="12" w:space="0" w:color="auto"/>
            </w:tcBorders>
            <w:shd w:val="clear" w:color="auto" w:fill="D9D9D9" w:themeFill="background1" w:themeFillShade="D9"/>
          </w:tcPr>
          <w:p w14:paraId="32B89D88"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6F803DE0" w14:textId="14D1D32F" w:rsidR="00C80CE8" w:rsidRPr="00132A75" w:rsidRDefault="00C80CE8" w:rsidP="006C3FC4">
            <w:pPr>
              <w:rPr>
                <w:b/>
                <w:color w:val="000000" w:themeColor="text1"/>
                <w:sz w:val="18"/>
                <w:szCs w:val="18"/>
                <w:u w:val="single"/>
              </w:rPr>
            </w:pPr>
            <w:r w:rsidRPr="00132A75">
              <w:rPr>
                <w:b/>
                <w:color w:val="000000" w:themeColor="text1"/>
                <w:sz w:val="18"/>
                <w:szCs w:val="18"/>
                <w:u w:val="single"/>
              </w:rPr>
              <w:t>Agency</w:t>
            </w:r>
            <w:r w:rsidR="00CA6B05">
              <w:rPr>
                <w:b/>
                <w:color w:val="000000" w:themeColor="text1"/>
                <w:sz w:val="18"/>
                <w:szCs w:val="18"/>
                <w:u w:val="single"/>
              </w:rPr>
              <w:t xml:space="preserve"> Securities</w:t>
            </w:r>
            <w:r w:rsidRPr="00132A75">
              <w:rPr>
                <w:b/>
                <w:color w:val="000000" w:themeColor="text1"/>
                <w:sz w:val="18"/>
                <w:szCs w:val="18"/>
                <w:u w:val="single"/>
              </w:rPr>
              <w:t xml:space="preserve"> Lending:</w:t>
            </w:r>
          </w:p>
          <w:p w14:paraId="2EE45806" w14:textId="1541E842" w:rsidR="00EB6F2E" w:rsidRDefault="003673C7" w:rsidP="00EB6F2E">
            <w:pPr>
              <w:rPr>
                <w:color w:val="000000" w:themeColor="text1"/>
                <w:sz w:val="18"/>
                <w:szCs w:val="18"/>
              </w:rPr>
            </w:pPr>
            <w:r>
              <w:rPr>
                <w:color w:val="000000" w:themeColor="text1"/>
                <w:sz w:val="18"/>
                <w:szCs w:val="18"/>
              </w:rPr>
              <w:t xml:space="preserve">Not Applicable. </w:t>
            </w:r>
          </w:p>
          <w:p w14:paraId="557AFB94" w14:textId="77777777" w:rsidR="009B035B" w:rsidRPr="00132A75" w:rsidRDefault="009B035B" w:rsidP="006C3FC4">
            <w:pPr>
              <w:rPr>
                <w:color w:val="000000" w:themeColor="text1"/>
                <w:sz w:val="18"/>
                <w:szCs w:val="18"/>
              </w:rPr>
            </w:pPr>
          </w:p>
          <w:p w14:paraId="54990777"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FORSS:</w:t>
            </w:r>
          </w:p>
          <w:p w14:paraId="1FF8730D" w14:textId="77777777" w:rsidR="009B035B" w:rsidRPr="00625958" w:rsidRDefault="009B035B" w:rsidP="009B035B">
            <w:pPr>
              <w:rPr>
                <w:color w:val="000000" w:themeColor="text1"/>
                <w:sz w:val="18"/>
                <w:szCs w:val="18"/>
              </w:rPr>
            </w:pPr>
            <w:r w:rsidRPr="00625958">
              <w:rPr>
                <w:color w:val="000000" w:themeColor="text1"/>
                <w:sz w:val="18"/>
                <w:szCs w:val="18"/>
              </w:rPr>
              <w:t>Please note that some of the investment vehicles we make available may include investment funds of our affiliates.</w:t>
            </w:r>
          </w:p>
          <w:p w14:paraId="2463807C" w14:textId="77777777" w:rsidR="00C80CE8" w:rsidRPr="00132A75" w:rsidRDefault="00C80CE8" w:rsidP="006C3FC4">
            <w:pPr>
              <w:rPr>
                <w:color w:val="000000" w:themeColor="text1"/>
                <w:sz w:val="18"/>
                <w:szCs w:val="18"/>
              </w:rPr>
            </w:pPr>
          </w:p>
          <w:p w14:paraId="1844ECA4"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Liquidity Services:</w:t>
            </w:r>
          </w:p>
          <w:p w14:paraId="27371005" w14:textId="77777777" w:rsidR="00C80CE8" w:rsidRPr="00132A75" w:rsidRDefault="00C80CE8" w:rsidP="006C3FC4">
            <w:pPr>
              <w:rPr>
                <w:color w:val="000000" w:themeColor="text1"/>
                <w:sz w:val="18"/>
                <w:szCs w:val="18"/>
              </w:rPr>
            </w:pPr>
            <w:r w:rsidRPr="00132A75">
              <w:rPr>
                <w:color w:val="000000" w:themeColor="text1"/>
                <w:sz w:val="18"/>
                <w:szCs w:val="18"/>
              </w:rPr>
              <w:t>Not Applicable</w:t>
            </w:r>
          </w:p>
          <w:p w14:paraId="066E4B63" w14:textId="77777777" w:rsidR="00C80CE8" w:rsidRPr="00132A75" w:rsidRDefault="00C80CE8" w:rsidP="006C3FC4">
            <w:pPr>
              <w:rPr>
                <w:color w:val="000000" w:themeColor="text1"/>
                <w:sz w:val="18"/>
                <w:szCs w:val="18"/>
              </w:rPr>
            </w:pPr>
          </w:p>
        </w:tc>
      </w:tr>
      <w:tr w:rsidR="00C80CE8" w:rsidRPr="00132A75" w14:paraId="09FF7B20" w14:textId="77777777" w:rsidTr="006C3FC4">
        <w:tc>
          <w:tcPr>
            <w:tcW w:w="4410" w:type="dxa"/>
            <w:tcBorders>
              <w:left w:val="single" w:sz="12" w:space="0" w:color="auto"/>
            </w:tcBorders>
            <w:shd w:val="clear" w:color="auto" w:fill="D9D9D9" w:themeFill="background1" w:themeFillShade="D9"/>
          </w:tcPr>
          <w:p w14:paraId="7BBF6DF3"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79E9F9F6" w14:textId="0E5B0026" w:rsidR="00C80CE8" w:rsidRPr="00132A75" w:rsidRDefault="00C80CE8" w:rsidP="006C3FC4">
            <w:pPr>
              <w:rPr>
                <w:b/>
                <w:color w:val="000000" w:themeColor="text1"/>
                <w:sz w:val="18"/>
                <w:szCs w:val="18"/>
                <w:u w:val="single"/>
              </w:rPr>
            </w:pPr>
            <w:r w:rsidRPr="00132A75">
              <w:rPr>
                <w:b/>
                <w:color w:val="000000" w:themeColor="text1"/>
                <w:sz w:val="18"/>
                <w:szCs w:val="18"/>
                <w:u w:val="single"/>
              </w:rPr>
              <w:t>Agency</w:t>
            </w:r>
            <w:r w:rsidR="00CA6B05">
              <w:rPr>
                <w:b/>
                <w:color w:val="000000" w:themeColor="text1"/>
                <w:sz w:val="18"/>
                <w:szCs w:val="18"/>
                <w:u w:val="single"/>
              </w:rPr>
              <w:t xml:space="preserve"> Securities</w:t>
            </w:r>
            <w:r w:rsidRPr="00132A75">
              <w:rPr>
                <w:b/>
                <w:color w:val="000000" w:themeColor="text1"/>
                <w:sz w:val="18"/>
                <w:szCs w:val="18"/>
                <w:u w:val="single"/>
              </w:rPr>
              <w:t xml:space="preserve"> Lending:</w:t>
            </w:r>
          </w:p>
          <w:p w14:paraId="3B715123" w14:textId="77777777" w:rsidR="00531892" w:rsidRDefault="00531892" w:rsidP="00531892">
            <w:pPr>
              <w:jc w:val="both"/>
              <w:rPr>
                <w:color w:val="000000" w:themeColor="text1"/>
                <w:sz w:val="18"/>
                <w:szCs w:val="18"/>
              </w:rPr>
            </w:pPr>
            <w:r w:rsidRPr="00EB0D6D">
              <w:rPr>
                <w:color w:val="000000" w:themeColor="text1"/>
                <w:sz w:val="18"/>
                <w:szCs w:val="18"/>
                <w:u w:val="single"/>
              </w:rPr>
              <w:t>Securities Financing Transactions  (SFTs):</w:t>
            </w:r>
            <w:r w:rsidRPr="008958E1">
              <w:rPr>
                <w:color w:val="000000" w:themeColor="text1"/>
                <w:sz w:val="18"/>
                <w:szCs w:val="18"/>
              </w:rPr>
              <w:t xml:space="preserve">  JPMorgan Chase Bank, N.A.</w:t>
            </w:r>
            <w:r w:rsidRPr="009B035B">
              <w:rPr>
                <w:color w:val="000000" w:themeColor="text1"/>
                <w:sz w:val="18"/>
                <w:szCs w:val="18"/>
              </w:rPr>
              <w:t xml:space="preserve"> - London Branch is charged an annual participation fee by </w:t>
            </w:r>
            <w:proofErr w:type="spellStart"/>
            <w:r w:rsidRPr="009B035B">
              <w:rPr>
                <w:color w:val="000000" w:themeColor="text1"/>
                <w:sz w:val="18"/>
                <w:szCs w:val="18"/>
              </w:rPr>
              <w:t>EquiLend</w:t>
            </w:r>
            <w:proofErr w:type="spellEnd"/>
            <w:r w:rsidRPr="009B035B">
              <w:rPr>
                <w:color w:val="000000" w:themeColor="text1"/>
                <w:sz w:val="18"/>
                <w:szCs w:val="18"/>
              </w:rPr>
              <w:t xml:space="preserve"> for the use of its platform and related services.</w:t>
            </w:r>
          </w:p>
          <w:p w14:paraId="43478944" w14:textId="121C9C6F" w:rsidR="009B035B" w:rsidRDefault="00531892" w:rsidP="006C3FC4">
            <w:pPr>
              <w:rPr>
                <w:color w:val="000000" w:themeColor="text1"/>
                <w:sz w:val="18"/>
                <w:szCs w:val="18"/>
              </w:rPr>
            </w:pPr>
            <w:r>
              <w:rPr>
                <w:color w:val="000000" w:themeColor="text1"/>
                <w:sz w:val="18"/>
                <w:szCs w:val="18"/>
                <w:u w:val="single"/>
              </w:rPr>
              <w:t>Investment of Cash or Cash Collateral</w:t>
            </w:r>
            <w:r>
              <w:rPr>
                <w:color w:val="000000" w:themeColor="text1"/>
                <w:sz w:val="18"/>
                <w:szCs w:val="18"/>
              </w:rPr>
              <w:t>: Not Applicable.</w:t>
            </w:r>
          </w:p>
          <w:p w14:paraId="6EAA1BA6" w14:textId="77777777" w:rsidR="00531892" w:rsidRDefault="00531892" w:rsidP="006C3FC4">
            <w:pPr>
              <w:rPr>
                <w:color w:val="000000" w:themeColor="text1"/>
                <w:sz w:val="18"/>
                <w:szCs w:val="18"/>
              </w:rPr>
            </w:pPr>
          </w:p>
          <w:p w14:paraId="1DF98F69" w14:textId="4D9C3FAA" w:rsidR="009B035B" w:rsidRPr="009B035B" w:rsidRDefault="009B035B" w:rsidP="006C3FC4">
            <w:pPr>
              <w:rPr>
                <w:color w:val="000000" w:themeColor="text1"/>
                <w:sz w:val="18"/>
                <w:szCs w:val="18"/>
              </w:rPr>
            </w:pPr>
            <w:r>
              <w:rPr>
                <w:b/>
                <w:bCs/>
                <w:color w:val="000000" w:themeColor="text1"/>
                <w:sz w:val="18"/>
                <w:szCs w:val="18"/>
              </w:rPr>
              <w:t xml:space="preserve">FORSS &amp; Liquidity Services: </w:t>
            </w:r>
            <w:r>
              <w:rPr>
                <w:color w:val="000000" w:themeColor="text1"/>
                <w:sz w:val="18"/>
                <w:szCs w:val="18"/>
              </w:rPr>
              <w:t>Not Applicable</w:t>
            </w:r>
          </w:p>
        </w:tc>
      </w:tr>
      <w:tr w:rsidR="00C80CE8" w:rsidRPr="00132A75" w14:paraId="4E0157C8" w14:textId="77777777" w:rsidTr="006C3FC4">
        <w:trPr>
          <w:trHeight w:val="368"/>
        </w:trPr>
        <w:tc>
          <w:tcPr>
            <w:tcW w:w="4410" w:type="dxa"/>
            <w:tcBorders>
              <w:left w:val="single" w:sz="12" w:space="0" w:color="auto"/>
            </w:tcBorders>
            <w:shd w:val="clear" w:color="auto" w:fill="D9D9D9" w:themeFill="background1" w:themeFillShade="D9"/>
          </w:tcPr>
          <w:p w14:paraId="29233525" w14:textId="77777777" w:rsidR="00C80CE8" w:rsidRPr="00132A75" w:rsidRDefault="00C80CE8" w:rsidP="006C3FC4">
            <w:pPr>
              <w:rPr>
                <w:color w:val="000000" w:themeColor="text1"/>
                <w:sz w:val="18"/>
                <w:szCs w:val="18"/>
              </w:rPr>
            </w:pPr>
            <w:r w:rsidRPr="00132A75">
              <w:rPr>
                <w:color w:val="000000" w:themeColor="text1"/>
                <w:sz w:val="18"/>
                <w:szCs w:val="18"/>
              </w:rPr>
              <w:lastRenderedPageBreak/>
              <w:t>Changes to execution venues</w:t>
            </w:r>
          </w:p>
        </w:tc>
        <w:tc>
          <w:tcPr>
            <w:tcW w:w="9990" w:type="dxa"/>
            <w:tcBorders>
              <w:right w:val="single" w:sz="12" w:space="0" w:color="auto"/>
            </w:tcBorders>
          </w:tcPr>
          <w:p w14:paraId="72534B9B" w14:textId="11EC7BB4" w:rsidR="009B035B" w:rsidRPr="009B035B" w:rsidRDefault="009B035B" w:rsidP="006C3FC4">
            <w:pPr>
              <w:rPr>
                <w:b/>
                <w:bCs/>
                <w:color w:val="000000" w:themeColor="text1"/>
                <w:sz w:val="18"/>
                <w:szCs w:val="18"/>
                <w:u w:val="single"/>
              </w:rPr>
            </w:pPr>
            <w:r>
              <w:rPr>
                <w:b/>
                <w:bCs/>
                <w:color w:val="000000" w:themeColor="text1"/>
                <w:sz w:val="18"/>
                <w:szCs w:val="18"/>
                <w:u w:val="single"/>
              </w:rPr>
              <w:t xml:space="preserve">Agency Securities Lending: </w:t>
            </w:r>
          </w:p>
          <w:p w14:paraId="00BDD304" w14:textId="4C19936C" w:rsidR="00C80CE8" w:rsidRDefault="00531892" w:rsidP="006C3FC4">
            <w:pPr>
              <w:rPr>
                <w:sz w:val="18"/>
                <w:szCs w:val="18"/>
              </w:rPr>
            </w:pPr>
            <w:r>
              <w:rPr>
                <w:sz w:val="18"/>
                <w:szCs w:val="18"/>
              </w:rPr>
              <w:t xml:space="preserve">No changes to execution venues.  </w:t>
            </w:r>
            <w:r w:rsidR="009B035B">
              <w:rPr>
                <w:sz w:val="18"/>
                <w:szCs w:val="18"/>
              </w:rPr>
              <w:t xml:space="preserve">The list of execution venues can be found </w:t>
            </w:r>
            <w:r w:rsidR="00EB6F2E">
              <w:rPr>
                <w:sz w:val="18"/>
                <w:szCs w:val="18"/>
              </w:rPr>
              <w:t>in the</w:t>
            </w:r>
            <w:r w:rsidR="009B035B">
              <w:rPr>
                <w:sz w:val="18"/>
                <w:szCs w:val="18"/>
              </w:rPr>
              <w:t xml:space="preserve"> </w:t>
            </w:r>
            <w:hyperlink r:id="rId20" w:history="1">
              <w:r w:rsidR="00EB6F2E">
                <w:rPr>
                  <w:rStyle w:val="Hyperlink"/>
                  <w:sz w:val="18"/>
                  <w:szCs w:val="18"/>
                </w:rPr>
                <w:t>J.P. Morgan Execution Policy</w:t>
              </w:r>
            </w:hyperlink>
            <w:r w:rsidR="009B035B">
              <w:rPr>
                <w:sz w:val="18"/>
                <w:szCs w:val="18"/>
              </w:rPr>
              <w:t xml:space="preserve"> – section Execution Policy -  Appendix 1 - List of Execution Venues.  </w:t>
            </w:r>
          </w:p>
          <w:p w14:paraId="1E5D84AF" w14:textId="77777777" w:rsidR="009B035B" w:rsidRPr="00132A75" w:rsidRDefault="009B035B" w:rsidP="006C3FC4">
            <w:pPr>
              <w:rPr>
                <w:color w:val="000000" w:themeColor="text1"/>
                <w:sz w:val="18"/>
                <w:szCs w:val="18"/>
              </w:rPr>
            </w:pPr>
          </w:p>
          <w:p w14:paraId="0D54E52C"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FORSS &amp; Liquidity Services:</w:t>
            </w:r>
          </w:p>
          <w:p w14:paraId="0CE87C9D" w14:textId="77777777" w:rsidR="00C80CE8" w:rsidRPr="00132A75" w:rsidRDefault="00C80CE8" w:rsidP="006C3FC4">
            <w:pPr>
              <w:spacing w:after="120"/>
              <w:rPr>
                <w:color w:val="000000" w:themeColor="text1"/>
                <w:sz w:val="18"/>
                <w:szCs w:val="18"/>
              </w:rPr>
            </w:pPr>
            <w:r w:rsidRPr="00132A75">
              <w:rPr>
                <w:color w:val="000000" w:themeColor="text1"/>
                <w:sz w:val="18"/>
                <w:szCs w:val="18"/>
              </w:rPr>
              <w:t>Not Applicable</w:t>
            </w:r>
          </w:p>
        </w:tc>
      </w:tr>
      <w:tr w:rsidR="00C80CE8" w:rsidRPr="00132A75" w14:paraId="557A9AD5" w14:textId="77777777" w:rsidTr="006C3FC4">
        <w:tc>
          <w:tcPr>
            <w:tcW w:w="4410" w:type="dxa"/>
            <w:tcBorders>
              <w:left w:val="single" w:sz="12" w:space="0" w:color="auto"/>
            </w:tcBorders>
            <w:shd w:val="clear" w:color="auto" w:fill="D9D9D9" w:themeFill="background1" w:themeFillShade="D9"/>
          </w:tcPr>
          <w:p w14:paraId="24917374"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7B06F890" w14:textId="77777777" w:rsidR="00C80CE8" w:rsidRPr="00132A75" w:rsidRDefault="00C80CE8" w:rsidP="006C3FC4">
            <w:pPr>
              <w:spacing w:after="120"/>
              <w:rPr>
                <w:color w:val="000000" w:themeColor="text1"/>
                <w:sz w:val="18"/>
                <w:szCs w:val="18"/>
              </w:rPr>
            </w:pPr>
            <w:r w:rsidRPr="00132A75">
              <w:rPr>
                <w:color w:val="000000" w:themeColor="text1"/>
                <w:sz w:val="18"/>
                <w:szCs w:val="18"/>
              </w:rPr>
              <w:t>JPMorgan Chase Bank, N.A. - London Branch only deals with Professional clients for the purposes of Best Execution.</w:t>
            </w:r>
          </w:p>
        </w:tc>
      </w:tr>
      <w:tr w:rsidR="00C80CE8" w:rsidRPr="00132A75" w14:paraId="66DE6689" w14:textId="77777777" w:rsidTr="006C3FC4">
        <w:tc>
          <w:tcPr>
            <w:tcW w:w="4410" w:type="dxa"/>
            <w:tcBorders>
              <w:left w:val="single" w:sz="12" w:space="0" w:color="auto"/>
            </w:tcBorders>
            <w:shd w:val="clear" w:color="auto" w:fill="D9D9D9" w:themeFill="background1" w:themeFillShade="D9"/>
          </w:tcPr>
          <w:p w14:paraId="5B92B438"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2618B631"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Agency Securities Lending:</w:t>
            </w:r>
          </w:p>
          <w:p w14:paraId="7A004AAC" w14:textId="77777777" w:rsidR="00531892" w:rsidRDefault="00531892" w:rsidP="00531892">
            <w:pPr>
              <w:jc w:val="both"/>
              <w:rPr>
                <w:color w:val="000000"/>
                <w:sz w:val="18"/>
                <w:szCs w:val="18"/>
              </w:rPr>
            </w:pPr>
            <w:r>
              <w:rPr>
                <w:color w:val="000000" w:themeColor="text1"/>
                <w:sz w:val="18"/>
                <w:szCs w:val="18"/>
              </w:rPr>
              <w:t xml:space="preserve">Securities Financing Transactions  (SFTs): </w:t>
            </w:r>
            <w:r>
              <w:rPr>
                <w:color w:val="000000"/>
                <w:sz w:val="18"/>
                <w:szCs w:val="18"/>
              </w:rPr>
              <w:t>JPMorgan Chase Bank, N.A. - London Branch assessed the fairness of pricing of loans subject to Best Execution by comparing open loan fees and rebates to rates supplied by third party vendors.</w:t>
            </w:r>
          </w:p>
          <w:p w14:paraId="4A3497B3" w14:textId="60220D2B" w:rsidR="009B035B" w:rsidRDefault="00531892" w:rsidP="006C3FC4">
            <w:pPr>
              <w:rPr>
                <w:sz w:val="18"/>
                <w:szCs w:val="18"/>
              </w:rPr>
            </w:pPr>
            <w:r w:rsidRPr="00FA4991">
              <w:rPr>
                <w:color w:val="000000" w:themeColor="text1"/>
                <w:sz w:val="18"/>
                <w:szCs w:val="18"/>
              </w:rPr>
              <w:t>Investment of Cash or Cash Collateral</w:t>
            </w:r>
            <w:r>
              <w:rPr>
                <w:color w:val="000000" w:themeColor="text1"/>
                <w:sz w:val="18"/>
                <w:szCs w:val="18"/>
              </w:rPr>
              <w:t xml:space="preserve">: </w:t>
            </w:r>
            <w:r>
              <w:rPr>
                <w:sz w:val="18"/>
                <w:szCs w:val="18"/>
              </w:rPr>
              <w:t>JPMorgan Chase Bank, N.A. - London Branch assessed the fairness of pricing of transactions subject to Best Execution by evaluating Term investment executions against different external reference prices.</w:t>
            </w:r>
          </w:p>
          <w:p w14:paraId="15600C8E" w14:textId="77777777" w:rsidR="00531892" w:rsidRPr="009B035B" w:rsidRDefault="00531892" w:rsidP="006C3FC4">
            <w:pPr>
              <w:rPr>
                <w:color w:val="000000" w:themeColor="text1"/>
                <w:sz w:val="18"/>
                <w:szCs w:val="18"/>
              </w:rPr>
            </w:pPr>
          </w:p>
          <w:p w14:paraId="24B1C4A9"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FORSS &amp; Liquidity Services:</w:t>
            </w:r>
          </w:p>
          <w:p w14:paraId="52D23F97" w14:textId="22BCBE63" w:rsidR="00C80CE8" w:rsidRPr="00132A75" w:rsidRDefault="00C80CE8" w:rsidP="007D770A">
            <w:pPr>
              <w:spacing w:after="120"/>
              <w:rPr>
                <w:color w:val="000000" w:themeColor="text1"/>
                <w:sz w:val="18"/>
                <w:szCs w:val="18"/>
              </w:rPr>
            </w:pPr>
            <w:r w:rsidRPr="00132A75">
              <w:rPr>
                <w:color w:val="000000" w:themeColor="text1"/>
                <w:sz w:val="18"/>
                <w:szCs w:val="18"/>
              </w:rPr>
              <w:t xml:space="preserve">The quality of the execution is monitored through JPMorgan Chase Bank, N.A. - London Branch automated systems which manage and reconcile executions of orders against execution factors relevant to a particular line of business as further outlined in </w:t>
            </w:r>
            <w:hyperlink r:id="rId21" w:history="1">
              <w:r w:rsidR="00A805DC" w:rsidRPr="00625958">
                <w:rPr>
                  <w:rStyle w:val="Hyperlink"/>
                  <w:sz w:val="18"/>
                  <w:szCs w:val="18"/>
                </w:rPr>
                <w:t>J.P. Morgan EMEA Securities Services: Execution Policy</w:t>
              </w:r>
            </w:hyperlink>
            <w:r w:rsidRPr="00132A75">
              <w:rPr>
                <w:color w:val="000000" w:themeColor="text1"/>
                <w:sz w:val="18"/>
                <w:szCs w:val="18"/>
              </w:rPr>
              <w:t>. Any exceptions or errors identified are managed by a dedicated team within a reasonable time. On a periodic basis, Best Execution metrics are compiled and consolidated for a particular line of business for review at the relevant business control forum.</w:t>
            </w:r>
          </w:p>
        </w:tc>
      </w:tr>
      <w:tr w:rsidR="00C80CE8" w:rsidRPr="00132A75" w14:paraId="289B1814" w14:textId="77777777" w:rsidTr="006C3FC4">
        <w:tc>
          <w:tcPr>
            <w:tcW w:w="4410" w:type="dxa"/>
            <w:tcBorders>
              <w:left w:val="single" w:sz="12" w:space="0" w:color="auto"/>
              <w:bottom w:val="single" w:sz="12" w:space="0" w:color="auto"/>
            </w:tcBorders>
            <w:shd w:val="clear" w:color="auto" w:fill="D9D9D9" w:themeFill="background1" w:themeFillShade="D9"/>
          </w:tcPr>
          <w:p w14:paraId="7D107812"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BDB56BA" w14:textId="77777777" w:rsidR="00C80CE8" w:rsidRPr="00132A75" w:rsidRDefault="00C80CE8" w:rsidP="006C3FC4">
            <w:pPr>
              <w:spacing w:after="120"/>
              <w:rPr>
                <w:color w:val="000000" w:themeColor="text1"/>
                <w:sz w:val="18"/>
                <w:szCs w:val="18"/>
              </w:rPr>
            </w:pPr>
            <w:r w:rsidRPr="00132A75">
              <w:rPr>
                <w:color w:val="000000" w:themeColor="text1"/>
                <w:sz w:val="18"/>
                <w:szCs w:val="18"/>
              </w:rPr>
              <w:t>Not Applicable</w:t>
            </w:r>
          </w:p>
        </w:tc>
      </w:tr>
    </w:tbl>
    <w:p w14:paraId="60F79081" w14:textId="77777777" w:rsidR="00C80CE8" w:rsidRPr="00132A75" w:rsidRDefault="00C80CE8" w:rsidP="00C80CE8">
      <w:pPr>
        <w:ind w:firstLine="720"/>
        <w:rPr>
          <w:b/>
          <w:color w:val="000000" w:themeColor="text1"/>
          <w:sz w:val="18"/>
          <w:szCs w:val="18"/>
        </w:rPr>
      </w:pPr>
    </w:p>
    <w:p w14:paraId="146F8B85" w14:textId="77777777" w:rsidR="00C80CE8" w:rsidRPr="00132A75" w:rsidRDefault="00C80CE8" w:rsidP="00C80CE8">
      <w:pPr>
        <w:rPr>
          <w:b/>
          <w:color w:val="000000" w:themeColor="text1"/>
          <w:sz w:val="18"/>
          <w:szCs w:val="18"/>
        </w:rPr>
      </w:pPr>
      <w:r w:rsidRPr="00132A75">
        <w:rPr>
          <w:b/>
          <w:color w:val="000000" w:themeColor="text1"/>
          <w:sz w:val="18"/>
          <w:szCs w:val="18"/>
        </w:rPr>
        <w:br w:type="page"/>
      </w:r>
    </w:p>
    <w:p w14:paraId="16481AF3" w14:textId="77777777" w:rsidR="00C80CE8" w:rsidRPr="00132A75" w:rsidRDefault="00C80CE8" w:rsidP="00C80CE8">
      <w:pPr>
        <w:rPr>
          <w:color w:val="000000" w:themeColor="text1"/>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80CE8" w:rsidRPr="00132A75" w14:paraId="294507C0"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73EA781"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9ACE7C9"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40A7A006"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84722A5"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C09023D" w14:textId="65DCA7BB" w:rsidR="00C80CE8" w:rsidRPr="00132A75" w:rsidRDefault="00C80CE8" w:rsidP="006C3FC4">
            <w:pPr>
              <w:rPr>
                <w:color w:val="000000" w:themeColor="text1"/>
                <w:sz w:val="18"/>
                <w:szCs w:val="18"/>
              </w:rPr>
            </w:pPr>
            <w:r w:rsidRPr="00132A75">
              <w:rPr>
                <w:color w:val="000000" w:themeColor="text1"/>
                <w:sz w:val="18"/>
                <w:szCs w:val="18"/>
              </w:rPr>
              <w:t xml:space="preserve">Exchange </w:t>
            </w:r>
            <w:r w:rsidR="00764808">
              <w:rPr>
                <w:color w:val="000000" w:themeColor="text1"/>
                <w:sz w:val="18"/>
                <w:szCs w:val="18"/>
              </w:rPr>
              <w:t>t</w:t>
            </w:r>
            <w:r w:rsidRPr="00132A75">
              <w:rPr>
                <w:color w:val="000000" w:themeColor="text1"/>
                <w:sz w:val="18"/>
                <w:szCs w:val="18"/>
              </w:rPr>
              <w:t xml:space="preserve">raded </w:t>
            </w:r>
            <w:r w:rsidR="00764808">
              <w:rPr>
                <w:color w:val="000000" w:themeColor="text1"/>
                <w:sz w:val="18"/>
                <w:szCs w:val="18"/>
              </w:rPr>
              <w:t>p</w:t>
            </w:r>
            <w:r w:rsidRPr="00132A75">
              <w:rPr>
                <w:color w:val="000000" w:themeColor="text1"/>
                <w:sz w:val="18"/>
                <w:szCs w:val="18"/>
              </w:rPr>
              <w:t xml:space="preserve">roducts (Exchange </w:t>
            </w:r>
            <w:r w:rsidR="00764808">
              <w:rPr>
                <w:color w:val="000000" w:themeColor="text1"/>
                <w:sz w:val="18"/>
                <w:szCs w:val="18"/>
              </w:rPr>
              <w:t>t</w:t>
            </w:r>
            <w:r w:rsidRPr="00132A75">
              <w:rPr>
                <w:color w:val="000000" w:themeColor="text1"/>
                <w:sz w:val="18"/>
                <w:szCs w:val="18"/>
              </w:rPr>
              <w:t xml:space="preserve">raded </w:t>
            </w:r>
            <w:r w:rsidR="00764808">
              <w:rPr>
                <w:color w:val="000000" w:themeColor="text1"/>
                <w:sz w:val="18"/>
                <w:szCs w:val="18"/>
              </w:rPr>
              <w:t>f</w:t>
            </w:r>
            <w:r w:rsidRPr="00132A75">
              <w:rPr>
                <w:color w:val="000000" w:themeColor="text1"/>
                <w:sz w:val="18"/>
                <w:szCs w:val="18"/>
              </w:rPr>
              <w:t xml:space="preserve">unds, </w:t>
            </w:r>
            <w:r w:rsidR="00764808">
              <w:rPr>
                <w:color w:val="000000" w:themeColor="text1"/>
                <w:sz w:val="18"/>
                <w:szCs w:val="18"/>
              </w:rPr>
              <w:t>e</w:t>
            </w:r>
            <w:r w:rsidRPr="00132A75">
              <w:rPr>
                <w:color w:val="000000" w:themeColor="text1"/>
                <w:sz w:val="18"/>
                <w:szCs w:val="18"/>
              </w:rPr>
              <w:t xml:space="preserve">xchange </w:t>
            </w:r>
            <w:r w:rsidR="00764808">
              <w:rPr>
                <w:color w:val="000000" w:themeColor="text1"/>
                <w:sz w:val="18"/>
                <w:szCs w:val="18"/>
              </w:rPr>
              <w:t>t</w:t>
            </w:r>
            <w:r w:rsidRPr="00132A75">
              <w:rPr>
                <w:color w:val="000000" w:themeColor="text1"/>
                <w:sz w:val="18"/>
                <w:szCs w:val="18"/>
              </w:rPr>
              <w:t xml:space="preserve">raded </w:t>
            </w:r>
            <w:r w:rsidR="00764808">
              <w:rPr>
                <w:color w:val="000000" w:themeColor="text1"/>
                <w:sz w:val="18"/>
                <w:szCs w:val="18"/>
              </w:rPr>
              <w:t>n</w:t>
            </w:r>
            <w:r w:rsidRPr="00132A75">
              <w:rPr>
                <w:color w:val="000000" w:themeColor="text1"/>
                <w:sz w:val="18"/>
                <w:szCs w:val="18"/>
              </w:rPr>
              <w:t xml:space="preserve">otes and </w:t>
            </w:r>
            <w:r w:rsidR="00764808">
              <w:rPr>
                <w:color w:val="000000" w:themeColor="text1"/>
                <w:sz w:val="18"/>
                <w:szCs w:val="18"/>
              </w:rPr>
              <w:t>e</w:t>
            </w:r>
            <w:r w:rsidRPr="00132A75">
              <w:rPr>
                <w:color w:val="000000" w:themeColor="text1"/>
                <w:sz w:val="18"/>
                <w:szCs w:val="18"/>
              </w:rPr>
              <w:t xml:space="preserve">xchange </w:t>
            </w:r>
            <w:r w:rsidR="00764808">
              <w:rPr>
                <w:color w:val="000000" w:themeColor="text1"/>
                <w:sz w:val="18"/>
                <w:szCs w:val="18"/>
              </w:rPr>
              <w:t>t</w:t>
            </w:r>
            <w:r w:rsidRPr="00132A75">
              <w:rPr>
                <w:color w:val="000000" w:themeColor="text1"/>
                <w:sz w:val="18"/>
                <w:szCs w:val="18"/>
              </w:rPr>
              <w:t xml:space="preserve">raded </w:t>
            </w:r>
            <w:r w:rsidR="00764808">
              <w:rPr>
                <w:color w:val="000000" w:themeColor="text1"/>
                <w:sz w:val="18"/>
                <w:szCs w:val="18"/>
              </w:rPr>
              <w:t>c</w:t>
            </w:r>
            <w:r w:rsidRPr="00132A75">
              <w:rPr>
                <w:color w:val="000000" w:themeColor="text1"/>
                <w:sz w:val="18"/>
                <w:szCs w:val="18"/>
              </w:rPr>
              <w:t>ommodities)</w:t>
            </w:r>
          </w:p>
        </w:tc>
      </w:tr>
      <w:tr w:rsidR="00C80CE8" w:rsidRPr="00132A75" w14:paraId="5C57A7DC"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9B2D30E"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1B3F307E" w14:textId="77777777" w:rsidTr="006C3FC4">
        <w:tc>
          <w:tcPr>
            <w:tcW w:w="14400" w:type="dxa"/>
            <w:gridSpan w:val="2"/>
            <w:tcBorders>
              <w:left w:val="single" w:sz="12" w:space="0" w:color="auto"/>
              <w:right w:val="single" w:sz="12" w:space="0" w:color="auto"/>
            </w:tcBorders>
          </w:tcPr>
          <w:p w14:paraId="6B58B10B" w14:textId="77777777" w:rsidR="003673C7" w:rsidRDefault="003673C7" w:rsidP="003673C7">
            <w:pPr>
              <w:rPr>
                <w:b/>
                <w:bCs/>
                <w:color w:val="000000"/>
                <w:sz w:val="18"/>
                <w:szCs w:val="18"/>
                <w:u w:val="single"/>
              </w:rPr>
            </w:pPr>
            <w:r>
              <w:rPr>
                <w:b/>
                <w:bCs/>
                <w:color w:val="000000"/>
                <w:sz w:val="18"/>
                <w:szCs w:val="18"/>
                <w:u w:val="single"/>
              </w:rPr>
              <w:t>JPMorgan Chase Bank, N.A. – London Branch: Agency Securities Lending business (“Agency Securities Lending”):</w:t>
            </w:r>
          </w:p>
          <w:p w14:paraId="5BBC33E4" w14:textId="77777777" w:rsidR="003673C7" w:rsidRDefault="003673C7" w:rsidP="009B035B">
            <w:pPr>
              <w:contextualSpacing/>
              <w:rPr>
                <w:color w:val="000000" w:themeColor="text1"/>
                <w:sz w:val="18"/>
                <w:szCs w:val="18"/>
              </w:rPr>
            </w:pPr>
          </w:p>
          <w:p w14:paraId="4C9C59D6" w14:textId="77777777" w:rsidR="00531892" w:rsidRDefault="00531892" w:rsidP="00531892">
            <w:pPr>
              <w:contextualSpacing/>
              <w:jc w:val="both"/>
              <w:rPr>
                <w:color w:val="000000" w:themeColor="text1"/>
                <w:sz w:val="18"/>
                <w:szCs w:val="18"/>
              </w:rPr>
            </w:pPr>
            <w:r w:rsidRPr="009B035B">
              <w:rPr>
                <w:color w:val="000000" w:themeColor="text1"/>
                <w:sz w:val="18"/>
                <w:szCs w:val="18"/>
              </w:rPr>
              <w:t>For the year of 2020</w:t>
            </w:r>
            <w:r>
              <w:rPr>
                <w:color w:val="000000" w:themeColor="text1"/>
                <w:sz w:val="18"/>
                <w:szCs w:val="18"/>
              </w:rPr>
              <w:t>,</w:t>
            </w:r>
            <w:r w:rsidRPr="009B035B">
              <w:rPr>
                <w:color w:val="000000" w:themeColor="text1"/>
                <w:sz w:val="18"/>
                <w:szCs w:val="18"/>
              </w:rPr>
              <w:t xml:space="preserve"> JPMorgan Chase Bank,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w:t>
            </w:r>
            <w:r>
              <w:rPr>
                <w:color w:val="000000" w:themeColor="text1"/>
                <w:sz w:val="18"/>
                <w:szCs w:val="18"/>
              </w:rPr>
              <w:t xml:space="preserve">For Securities Financing Transactions (SFTs), Best </w:t>
            </w:r>
            <w:r w:rsidRPr="009B035B">
              <w:rPr>
                <w:color w:val="000000" w:themeColor="text1"/>
                <w:sz w:val="18"/>
                <w:szCs w:val="18"/>
              </w:rPr>
              <w:t xml:space="preserve">Execution was monitored by performing post-trade checks using exception reporting whereby current fees/rebates of open loans are compared to rates supplied by a third party vendor transactions to identify outliers.  For the </w:t>
            </w:r>
            <w:r w:rsidRPr="00792F70">
              <w:rPr>
                <w:color w:val="000000" w:themeColor="text1"/>
                <w:sz w:val="18"/>
                <w:szCs w:val="18"/>
              </w:rPr>
              <w:t>Investment of Cash or Cash Collateral</w:t>
            </w:r>
            <w:r w:rsidRPr="009B035B">
              <w:rPr>
                <w:color w:val="000000" w:themeColor="text1"/>
                <w:sz w:val="18"/>
                <w:szCs w:val="18"/>
              </w:rPr>
              <w:t xml:space="preserve">,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 making process was followed. </w:t>
            </w:r>
          </w:p>
          <w:p w14:paraId="29CF92CB" w14:textId="39DF751B" w:rsidR="00C80CE8" w:rsidRPr="00132A75" w:rsidRDefault="00C80CE8" w:rsidP="009B035B">
            <w:pPr>
              <w:contextualSpacing/>
              <w:rPr>
                <w:color w:val="000000" w:themeColor="text1"/>
                <w:sz w:val="18"/>
                <w:szCs w:val="18"/>
              </w:rPr>
            </w:pPr>
          </w:p>
        </w:tc>
      </w:tr>
      <w:tr w:rsidR="005F41EE" w:rsidRPr="00132A75" w14:paraId="1C82F562" w14:textId="77777777" w:rsidTr="006C3FC4">
        <w:tc>
          <w:tcPr>
            <w:tcW w:w="4410" w:type="dxa"/>
            <w:tcBorders>
              <w:left w:val="single" w:sz="12" w:space="0" w:color="auto"/>
            </w:tcBorders>
            <w:shd w:val="clear" w:color="auto" w:fill="D9D9D9" w:themeFill="background1" w:themeFillShade="D9"/>
          </w:tcPr>
          <w:p w14:paraId="623414D5" w14:textId="77777777" w:rsidR="005F41EE" w:rsidRPr="00132A75" w:rsidRDefault="005F41EE" w:rsidP="005F41EE">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03101F07" w14:textId="4360DB45" w:rsidR="005F41EE" w:rsidRPr="00132A75" w:rsidRDefault="005F41EE" w:rsidP="005F41EE">
            <w:pPr>
              <w:spacing w:after="120"/>
              <w:jc w:val="both"/>
              <w:rPr>
                <w:color w:val="000000" w:themeColor="text1"/>
                <w:sz w:val="18"/>
                <w:szCs w:val="18"/>
              </w:rPr>
            </w:pPr>
            <w:r w:rsidRPr="00132A75">
              <w:rPr>
                <w:color w:val="000000" w:themeColor="text1"/>
                <w:sz w:val="18"/>
                <w:szCs w:val="18"/>
              </w:rPr>
              <w:t xml:space="preserve">Please refer to </w:t>
            </w:r>
            <w:hyperlink r:id="rId22"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D038CA">
              <w:rPr>
                <w:sz w:val="18"/>
                <w:szCs w:val="18"/>
              </w:rPr>
              <w:t>1</w:t>
            </w:r>
            <w:r>
              <w:rPr>
                <w:sz w:val="18"/>
                <w:szCs w:val="18"/>
              </w:rPr>
              <w:t xml:space="preserve"> details the factors affecting Agency Securities Lending’s choice of execution venues.</w:t>
            </w:r>
          </w:p>
        </w:tc>
      </w:tr>
      <w:tr w:rsidR="00C80CE8" w:rsidRPr="00132A75" w14:paraId="2368A618" w14:textId="77777777" w:rsidTr="006C3FC4">
        <w:trPr>
          <w:trHeight w:val="485"/>
        </w:trPr>
        <w:tc>
          <w:tcPr>
            <w:tcW w:w="4410" w:type="dxa"/>
            <w:tcBorders>
              <w:left w:val="single" w:sz="12" w:space="0" w:color="auto"/>
            </w:tcBorders>
            <w:shd w:val="clear" w:color="auto" w:fill="D9D9D9" w:themeFill="background1" w:themeFillShade="D9"/>
          </w:tcPr>
          <w:p w14:paraId="670C8007"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0A50C1F9" w14:textId="708C5ED8" w:rsidR="00EB6F2E" w:rsidRDefault="003673C7" w:rsidP="00EB6F2E">
            <w:pPr>
              <w:rPr>
                <w:color w:val="000000" w:themeColor="text1"/>
                <w:sz w:val="18"/>
                <w:szCs w:val="18"/>
              </w:rPr>
            </w:pPr>
            <w:r>
              <w:rPr>
                <w:color w:val="000000" w:themeColor="text1"/>
                <w:sz w:val="18"/>
                <w:szCs w:val="18"/>
              </w:rPr>
              <w:t xml:space="preserve">Not Applicable. </w:t>
            </w:r>
          </w:p>
          <w:p w14:paraId="65986BB3" w14:textId="439CF4D0" w:rsidR="00C80CE8" w:rsidRPr="00132A75" w:rsidRDefault="00C80CE8" w:rsidP="004438B1">
            <w:pPr>
              <w:rPr>
                <w:color w:val="000000" w:themeColor="text1"/>
                <w:sz w:val="18"/>
                <w:szCs w:val="18"/>
              </w:rPr>
            </w:pPr>
          </w:p>
        </w:tc>
      </w:tr>
      <w:tr w:rsidR="00C80CE8" w:rsidRPr="00132A75" w14:paraId="66CD0DE7" w14:textId="77777777" w:rsidTr="006C3FC4">
        <w:tc>
          <w:tcPr>
            <w:tcW w:w="4410" w:type="dxa"/>
            <w:tcBorders>
              <w:left w:val="single" w:sz="12" w:space="0" w:color="auto"/>
            </w:tcBorders>
            <w:shd w:val="clear" w:color="auto" w:fill="D9D9D9" w:themeFill="background1" w:themeFillShade="D9"/>
          </w:tcPr>
          <w:p w14:paraId="00B8A80F"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4CFC91EC" w14:textId="77777777" w:rsidR="00531892" w:rsidRDefault="00531892" w:rsidP="00531892">
            <w:pPr>
              <w:jc w:val="both"/>
              <w:rPr>
                <w:color w:val="000000" w:themeColor="text1"/>
                <w:sz w:val="18"/>
                <w:szCs w:val="18"/>
              </w:rPr>
            </w:pPr>
            <w:r w:rsidRPr="00EB0D6D">
              <w:rPr>
                <w:color w:val="000000" w:themeColor="text1"/>
                <w:sz w:val="18"/>
                <w:szCs w:val="18"/>
                <w:u w:val="single"/>
              </w:rPr>
              <w:t>Securities Financing Transactions  (SFTs):</w:t>
            </w:r>
            <w:r w:rsidRPr="008958E1">
              <w:rPr>
                <w:color w:val="000000" w:themeColor="text1"/>
                <w:sz w:val="18"/>
                <w:szCs w:val="18"/>
              </w:rPr>
              <w:t xml:space="preserve">  JPMorgan Chase Bank, N.A.</w:t>
            </w:r>
            <w:r w:rsidRPr="009B035B">
              <w:rPr>
                <w:color w:val="000000" w:themeColor="text1"/>
                <w:sz w:val="18"/>
                <w:szCs w:val="18"/>
              </w:rPr>
              <w:t xml:space="preserve"> - London Branch is charged an annual participation fee by </w:t>
            </w:r>
            <w:proofErr w:type="spellStart"/>
            <w:r w:rsidRPr="009B035B">
              <w:rPr>
                <w:color w:val="000000" w:themeColor="text1"/>
                <w:sz w:val="18"/>
                <w:szCs w:val="18"/>
              </w:rPr>
              <w:t>EquiLend</w:t>
            </w:r>
            <w:proofErr w:type="spellEnd"/>
            <w:r w:rsidRPr="009B035B">
              <w:rPr>
                <w:color w:val="000000" w:themeColor="text1"/>
                <w:sz w:val="18"/>
                <w:szCs w:val="18"/>
              </w:rPr>
              <w:t xml:space="preserve"> for the use of its platform and related services.</w:t>
            </w:r>
          </w:p>
          <w:p w14:paraId="471409E9" w14:textId="1076E39A" w:rsidR="00C80CE8" w:rsidRPr="00132A75" w:rsidRDefault="00531892" w:rsidP="00531892">
            <w:pPr>
              <w:rPr>
                <w:color w:val="000000" w:themeColor="text1"/>
                <w:sz w:val="18"/>
                <w:szCs w:val="18"/>
              </w:rPr>
            </w:pPr>
            <w:r>
              <w:rPr>
                <w:color w:val="000000" w:themeColor="text1"/>
                <w:sz w:val="18"/>
                <w:szCs w:val="18"/>
                <w:u w:val="single"/>
              </w:rPr>
              <w:t>Investment of Cash or Cash Collateral</w:t>
            </w:r>
            <w:r>
              <w:rPr>
                <w:color w:val="000000" w:themeColor="text1"/>
                <w:sz w:val="18"/>
                <w:szCs w:val="18"/>
              </w:rPr>
              <w:t>: Not Applicable.</w:t>
            </w:r>
          </w:p>
        </w:tc>
      </w:tr>
      <w:tr w:rsidR="00531892" w:rsidRPr="00132A75" w14:paraId="53771041" w14:textId="77777777" w:rsidTr="006C3FC4">
        <w:trPr>
          <w:trHeight w:val="368"/>
        </w:trPr>
        <w:tc>
          <w:tcPr>
            <w:tcW w:w="4410" w:type="dxa"/>
            <w:tcBorders>
              <w:left w:val="single" w:sz="12" w:space="0" w:color="auto"/>
            </w:tcBorders>
            <w:shd w:val="clear" w:color="auto" w:fill="D9D9D9" w:themeFill="background1" w:themeFillShade="D9"/>
          </w:tcPr>
          <w:p w14:paraId="639B4F8D" w14:textId="77777777" w:rsidR="00531892" w:rsidRPr="00132A75" w:rsidRDefault="00531892" w:rsidP="00531892">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5847BEFF" w14:textId="68A0C713" w:rsidR="00531892" w:rsidRPr="00136B78" w:rsidRDefault="00531892" w:rsidP="00531892">
            <w:pPr>
              <w:rPr>
                <w:sz w:val="18"/>
                <w:szCs w:val="18"/>
              </w:rPr>
            </w:pPr>
            <w:r>
              <w:rPr>
                <w:sz w:val="18"/>
                <w:szCs w:val="18"/>
              </w:rPr>
              <w:t xml:space="preserve">No changes to execution venues.  The list of execution venues can be found in the </w:t>
            </w:r>
            <w:hyperlink r:id="rId23" w:history="1">
              <w:r>
                <w:rPr>
                  <w:rStyle w:val="Hyperlink"/>
                  <w:sz w:val="18"/>
                  <w:szCs w:val="18"/>
                </w:rPr>
                <w:t>J.P. Morgan Execution Policy</w:t>
              </w:r>
            </w:hyperlink>
            <w:r>
              <w:rPr>
                <w:sz w:val="18"/>
                <w:szCs w:val="18"/>
              </w:rPr>
              <w:t xml:space="preserve"> – section Execution Policy -  Appendix 1 - List of Execution Venues.  </w:t>
            </w:r>
          </w:p>
        </w:tc>
      </w:tr>
      <w:tr w:rsidR="00C80CE8" w:rsidRPr="00132A75" w14:paraId="2DDFFB28" w14:textId="77777777" w:rsidTr="006C3FC4">
        <w:tc>
          <w:tcPr>
            <w:tcW w:w="4410" w:type="dxa"/>
            <w:tcBorders>
              <w:left w:val="single" w:sz="12" w:space="0" w:color="auto"/>
            </w:tcBorders>
            <w:shd w:val="clear" w:color="auto" w:fill="D9D9D9" w:themeFill="background1" w:themeFillShade="D9"/>
          </w:tcPr>
          <w:p w14:paraId="19B782BB"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301EEFBD"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125F0D58" w14:textId="77777777" w:rsidTr="006C3FC4">
        <w:tc>
          <w:tcPr>
            <w:tcW w:w="4410" w:type="dxa"/>
            <w:tcBorders>
              <w:left w:val="single" w:sz="12" w:space="0" w:color="auto"/>
            </w:tcBorders>
            <w:shd w:val="clear" w:color="auto" w:fill="D9D9D9" w:themeFill="background1" w:themeFillShade="D9"/>
          </w:tcPr>
          <w:p w14:paraId="04B2EAAD"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2941D7B7" w14:textId="77777777" w:rsidR="00531892" w:rsidRDefault="00531892" w:rsidP="00531892">
            <w:pPr>
              <w:jc w:val="both"/>
              <w:rPr>
                <w:color w:val="000000"/>
                <w:sz w:val="18"/>
                <w:szCs w:val="18"/>
              </w:rPr>
            </w:pPr>
            <w:r>
              <w:rPr>
                <w:color w:val="000000" w:themeColor="text1"/>
                <w:sz w:val="18"/>
                <w:szCs w:val="18"/>
              </w:rPr>
              <w:t xml:space="preserve">Securities Financing Transactions  (SFTs): </w:t>
            </w:r>
            <w:r>
              <w:rPr>
                <w:color w:val="000000"/>
                <w:sz w:val="18"/>
                <w:szCs w:val="18"/>
              </w:rPr>
              <w:t>JPMorgan Chase Bank, N.A. - London Branch assessed the fairness of pricing of loans subject to Best Execution by comparing open loan fees and rebates to rates supplied by third party vendors.</w:t>
            </w:r>
          </w:p>
          <w:p w14:paraId="5EE1AAB7" w14:textId="5DFD57CD" w:rsidR="00C80CE8" w:rsidRPr="00136B78" w:rsidRDefault="00531892" w:rsidP="00531892">
            <w:pPr>
              <w:rPr>
                <w:sz w:val="18"/>
                <w:szCs w:val="18"/>
              </w:rPr>
            </w:pPr>
            <w:r w:rsidRPr="00FA4991">
              <w:rPr>
                <w:color w:val="000000" w:themeColor="text1"/>
                <w:sz w:val="18"/>
                <w:szCs w:val="18"/>
              </w:rPr>
              <w:t>Investment of Cash or Cash Collateral</w:t>
            </w:r>
            <w:r>
              <w:rPr>
                <w:color w:val="000000" w:themeColor="text1"/>
                <w:sz w:val="18"/>
                <w:szCs w:val="18"/>
              </w:rPr>
              <w:t xml:space="preserve">: </w:t>
            </w:r>
            <w:r>
              <w:rPr>
                <w:sz w:val="18"/>
                <w:szCs w:val="18"/>
              </w:rPr>
              <w:t>JPMorgan Chase Bank, N.A. - London Branch assessed the fairness of pricing of transactions subject to Best Execution by evaluating Term investment executions against different external reference prices.</w:t>
            </w:r>
          </w:p>
        </w:tc>
      </w:tr>
      <w:tr w:rsidR="00C80CE8" w:rsidRPr="00132A75" w14:paraId="011772CB" w14:textId="77777777" w:rsidTr="006C3FC4">
        <w:tc>
          <w:tcPr>
            <w:tcW w:w="4410" w:type="dxa"/>
            <w:tcBorders>
              <w:left w:val="single" w:sz="12" w:space="0" w:color="auto"/>
              <w:bottom w:val="single" w:sz="12" w:space="0" w:color="auto"/>
            </w:tcBorders>
            <w:shd w:val="clear" w:color="auto" w:fill="D9D9D9" w:themeFill="background1" w:themeFillShade="D9"/>
          </w:tcPr>
          <w:p w14:paraId="638F9ACB"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73255EF" w14:textId="77777777" w:rsidR="00C80CE8" w:rsidRPr="00132A75" w:rsidRDefault="00C80CE8" w:rsidP="006C3FC4">
            <w:pPr>
              <w:tabs>
                <w:tab w:val="left" w:pos="5367"/>
              </w:tabs>
              <w:spacing w:after="120"/>
              <w:rPr>
                <w:color w:val="000000" w:themeColor="text1"/>
                <w:sz w:val="18"/>
                <w:szCs w:val="18"/>
              </w:rPr>
            </w:pPr>
            <w:r w:rsidRPr="00132A75">
              <w:rPr>
                <w:color w:val="000000" w:themeColor="text1"/>
                <w:sz w:val="18"/>
                <w:szCs w:val="18"/>
              </w:rPr>
              <w:t xml:space="preserve">Not Applicable. </w:t>
            </w:r>
            <w:r w:rsidRPr="00132A75">
              <w:rPr>
                <w:color w:val="000000" w:themeColor="text1"/>
                <w:sz w:val="18"/>
                <w:szCs w:val="18"/>
              </w:rPr>
              <w:tab/>
            </w:r>
          </w:p>
        </w:tc>
      </w:tr>
    </w:tbl>
    <w:p w14:paraId="7B9B755D" w14:textId="77777777" w:rsidR="00C80CE8" w:rsidRPr="00132A75" w:rsidRDefault="00C80CE8" w:rsidP="00C80CE8">
      <w:pPr>
        <w:rPr>
          <w:color w:val="000000" w:themeColor="text1"/>
          <w:sz w:val="18"/>
          <w:szCs w:val="18"/>
        </w:rPr>
      </w:pPr>
    </w:p>
    <w:p w14:paraId="15F263A8" w14:textId="77777777" w:rsidR="00C80CE8" w:rsidRPr="00132A75" w:rsidRDefault="00C80CE8" w:rsidP="00C80CE8">
      <w:pPr>
        <w:rPr>
          <w:color w:val="000000" w:themeColor="text1"/>
          <w:sz w:val="18"/>
          <w:szCs w:val="18"/>
        </w:rPr>
      </w:pPr>
    </w:p>
    <w:p w14:paraId="0EE5CE38" w14:textId="77777777" w:rsidR="00C80CE8" w:rsidRPr="00132A75" w:rsidRDefault="00C80CE8" w:rsidP="00C80CE8">
      <w:pPr>
        <w:ind w:firstLine="720"/>
        <w:rPr>
          <w:color w:val="000000" w:themeColor="text1"/>
          <w:sz w:val="18"/>
          <w:szCs w:val="18"/>
        </w:rPr>
      </w:pPr>
      <w:r w:rsidRPr="00132A75">
        <w:rPr>
          <w:b/>
          <w:color w:val="000000" w:themeColor="text1"/>
          <w:sz w:val="18"/>
          <w:szCs w:val="18"/>
        </w:rPr>
        <w:br w:type="page"/>
      </w:r>
      <w:r w:rsidRPr="00132A75">
        <w:rPr>
          <w:color w:val="000000" w:themeColor="text1"/>
          <w:sz w:val="18"/>
          <w:szCs w:val="18"/>
        </w:rPr>
        <w:lastRenderedPageBreak/>
        <w:t xml:space="preserve"> </w:t>
      </w:r>
    </w:p>
    <w:p w14:paraId="2124F7F0" w14:textId="77777777" w:rsidR="00C80CE8" w:rsidRPr="00132A75" w:rsidRDefault="00C80CE8" w:rsidP="00C80CE8">
      <w:pPr>
        <w:rPr>
          <w:b/>
          <w:color w:val="000000" w:themeColor="text1"/>
          <w:sz w:val="18"/>
          <w:szCs w:val="18"/>
        </w:rPr>
      </w:pPr>
    </w:p>
    <w:p w14:paraId="22487181" w14:textId="77777777" w:rsidR="00C80CE8" w:rsidRPr="00132A75" w:rsidRDefault="00C80CE8" w:rsidP="00C80CE8">
      <w:pPr>
        <w:rPr>
          <w:b/>
          <w:color w:val="000000" w:themeColor="text1"/>
          <w:sz w:val="18"/>
          <w:szCs w:val="18"/>
        </w:rPr>
      </w:pPr>
    </w:p>
    <w:tbl>
      <w:tblPr>
        <w:tblStyle w:val="TableGrid"/>
        <w:tblpPr w:leftFromText="180" w:rightFromText="180" w:horzAnchor="margin" w:tblpXSpec="center" w:tblpY="421"/>
        <w:tblW w:w="14400" w:type="dxa"/>
        <w:tblLook w:val="04A0" w:firstRow="1" w:lastRow="0" w:firstColumn="1" w:lastColumn="0" w:noHBand="0" w:noVBand="1"/>
      </w:tblPr>
      <w:tblGrid>
        <w:gridCol w:w="4410"/>
        <w:gridCol w:w="9990"/>
      </w:tblGrid>
      <w:tr w:rsidR="002C1C96" w:rsidRPr="00132A75" w14:paraId="03789C24"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F6B3F19" w14:textId="77777777" w:rsidR="002C1C96" w:rsidRPr="00132A75" w:rsidRDefault="002C1C96" w:rsidP="002C5801">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0608FC7" w14:textId="77777777" w:rsidR="002C1C96" w:rsidRPr="002C1C96" w:rsidRDefault="002C1C96" w:rsidP="002C5801">
            <w:pPr>
              <w:spacing w:after="120"/>
              <w:jc w:val="both"/>
              <w:rPr>
                <w:color w:val="000000" w:themeColor="text1"/>
                <w:sz w:val="18"/>
                <w:szCs w:val="18"/>
              </w:rPr>
            </w:pPr>
            <w:r w:rsidRPr="002C1C96">
              <w:rPr>
                <w:color w:val="000000" w:themeColor="text1"/>
                <w:sz w:val="18"/>
                <w:szCs w:val="18"/>
              </w:rPr>
              <w:t>JPMorgan Chase Bank, N.A. - London Branch (7H6GLXDRUGQFU57RNE97)</w:t>
            </w:r>
          </w:p>
        </w:tc>
      </w:tr>
      <w:tr w:rsidR="002C1C96" w:rsidRPr="00132A75" w14:paraId="60F45F27" w14:textId="77777777" w:rsidTr="002C5801">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50AB232" w14:textId="77777777" w:rsidR="002C1C96" w:rsidRPr="00132A75" w:rsidRDefault="002C1C96" w:rsidP="002C5801">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6630CF1" w14:textId="08A411B2" w:rsidR="002C1C96" w:rsidRPr="00132A75" w:rsidRDefault="002C1C96" w:rsidP="002C5801">
            <w:pPr>
              <w:spacing w:after="120"/>
              <w:jc w:val="both"/>
              <w:rPr>
                <w:color w:val="000000" w:themeColor="text1"/>
                <w:sz w:val="18"/>
                <w:szCs w:val="18"/>
              </w:rPr>
            </w:pPr>
            <w:r w:rsidRPr="00132A75">
              <w:rPr>
                <w:color w:val="000000" w:themeColor="text1"/>
                <w:sz w:val="18"/>
                <w:szCs w:val="18"/>
              </w:rPr>
              <w:t xml:space="preserve">Commodities derivatives and emission allowances derivatives: </w:t>
            </w:r>
            <w:r w:rsidR="00764808">
              <w:rPr>
                <w:color w:val="000000" w:themeColor="text1"/>
                <w:sz w:val="18"/>
                <w:szCs w:val="18"/>
              </w:rPr>
              <w:t>O</w:t>
            </w:r>
            <w:r w:rsidRPr="00132A75">
              <w:rPr>
                <w:color w:val="000000" w:themeColor="text1"/>
                <w:sz w:val="18"/>
                <w:szCs w:val="18"/>
              </w:rPr>
              <w:t>ther commodities derivatives and emission allowances derivatives</w:t>
            </w:r>
          </w:p>
        </w:tc>
      </w:tr>
      <w:tr w:rsidR="002C1C96" w:rsidRPr="00132A75" w14:paraId="2405CB3A" w14:textId="77777777" w:rsidTr="002C5801">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9F340B3" w14:textId="77777777" w:rsidR="002C1C96" w:rsidRPr="00132A75" w:rsidRDefault="002C1C96" w:rsidP="002C5801">
            <w:pPr>
              <w:jc w:val="center"/>
              <w:rPr>
                <w:color w:val="000000" w:themeColor="text1"/>
                <w:sz w:val="18"/>
                <w:szCs w:val="18"/>
              </w:rPr>
            </w:pPr>
            <w:r w:rsidRPr="00132A75">
              <w:rPr>
                <w:color w:val="000000" w:themeColor="text1"/>
                <w:sz w:val="18"/>
                <w:szCs w:val="18"/>
              </w:rPr>
              <w:t>Summary of Analysis</w:t>
            </w:r>
          </w:p>
        </w:tc>
      </w:tr>
      <w:tr w:rsidR="002C1C96" w:rsidRPr="00132A75" w14:paraId="247DB446" w14:textId="77777777" w:rsidTr="002C5801">
        <w:tc>
          <w:tcPr>
            <w:tcW w:w="14400" w:type="dxa"/>
            <w:gridSpan w:val="2"/>
            <w:tcBorders>
              <w:left w:val="single" w:sz="12" w:space="0" w:color="auto"/>
              <w:right w:val="single" w:sz="12" w:space="0" w:color="auto"/>
            </w:tcBorders>
          </w:tcPr>
          <w:p w14:paraId="0D522C64" w14:textId="4EDCA0E6" w:rsidR="002C1C96" w:rsidRPr="00132A75" w:rsidRDefault="000907AC" w:rsidP="002C5801">
            <w:pPr>
              <w:jc w:val="both"/>
              <w:rPr>
                <w:color w:val="000000" w:themeColor="text1"/>
                <w:sz w:val="18"/>
                <w:szCs w:val="18"/>
              </w:rPr>
            </w:pPr>
            <w:r>
              <w:rPr>
                <w:color w:val="000000" w:themeColor="text1"/>
                <w:sz w:val="18"/>
                <w:szCs w:val="18"/>
              </w:rPr>
              <w:t>I</w:t>
            </w:r>
            <w:r w:rsidR="002C1C96" w:rsidRPr="00132A75">
              <w:rPr>
                <w:color w:val="000000" w:themeColor="text1"/>
                <w:sz w:val="18"/>
                <w:szCs w:val="18"/>
              </w:rPr>
              <w:t>n respect of</w:t>
            </w:r>
            <w:r w:rsidR="002C1C96">
              <w:rPr>
                <w:color w:val="000000" w:themeColor="text1"/>
                <w:sz w:val="18"/>
                <w:szCs w:val="18"/>
              </w:rPr>
              <w:t xml:space="preserve"> </w:t>
            </w:r>
            <w:r w:rsidR="002C1C96" w:rsidRPr="00132A75">
              <w:rPr>
                <w:color w:val="000000" w:themeColor="text1"/>
                <w:sz w:val="18"/>
                <w:szCs w:val="18"/>
              </w:rPr>
              <w:t xml:space="preserve">eCommerce </w:t>
            </w:r>
            <w:r w:rsidR="006F5AAD">
              <w:rPr>
                <w:color w:val="000000" w:themeColor="text1"/>
                <w:sz w:val="18"/>
                <w:szCs w:val="18"/>
              </w:rPr>
              <w:t>o</w:t>
            </w:r>
            <w:r w:rsidR="002C1C96" w:rsidRPr="00132A75">
              <w:rPr>
                <w:color w:val="000000" w:themeColor="text1"/>
                <w:sz w:val="18"/>
                <w:szCs w:val="18"/>
              </w:rPr>
              <w:t>rders, JPMorgan Chase Bank, N.A. - London Branch collated quoted bid/offer spreads over a rolling time frame and analysed these in comparison to completed leave transactions</w:t>
            </w:r>
            <w:r w:rsidR="00BB7FDB">
              <w:rPr>
                <w:color w:val="000000" w:themeColor="text1"/>
                <w:sz w:val="18"/>
                <w:szCs w:val="18"/>
              </w:rPr>
              <w:t xml:space="preserve"> (on a post-trade basis)</w:t>
            </w:r>
            <w:r w:rsidR="002C1C96" w:rsidRPr="00132A75">
              <w:rPr>
                <w:color w:val="000000" w:themeColor="text1"/>
                <w:sz w:val="18"/>
                <w:szCs w:val="18"/>
              </w:rPr>
              <w:t xml:space="preserve"> to identify outliers. </w:t>
            </w:r>
            <w:r w:rsidR="002C1C96" w:rsidRPr="003028EC">
              <w:rPr>
                <w:color w:val="000000" w:themeColor="text1"/>
                <w:sz w:val="18"/>
                <w:szCs w:val="18"/>
              </w:rPr>
              <w:t xml:space="preserve">The results of the Best Execution </w:t>
            </w:r>
            <w:r w:rsidR="00BB7FDB">
              <w:rPr>
                <w:color w:val="000000" w:themeColor="text1"/>
                <w:sz w:val="18"/>
                <w:szCs w:val="18"/>
              </w:rPr>
              <w:t>analysis</w:t>
            </w:r>
            <w:r w:rsidR="002C1C96" w:rsidRPr="003028EC">
              <w:rPr>
                <w:color w:val="000000" w:themeColor="text1"/>
                <w:sz w:val="18"/>
                <w:szCs w:val="18"/>
              </w:rPr>
              <w:t xml:space="preserve"> were reviewed by J.P. Morgan management and control functions and were in line with </w:t>
            </w:r>
            <w:r w:rsidR="002C1C96" w:rsidRPr="00132A75">
              <w:rPr>
                <w:color w:val="000000" w:themeColor="text1"/>
                <w:sz w:val="18"/>
                <w:szCs w:val="18"/>
              </w:rPr>
              <w:t>JPMorgan Chase Bank, N.A. - London Branch</w:t>
            </w:r>
            <w:r w:rsidR="002C1C96" w:rsidRPr="003028EC">
              <w:rPr>
                <w:color w:val="000000" w:themeColor="text1"/>
                <w:sz w:val="18"/>
                <w:szCs w:val="18"/>
              </w:rPr>
              <w:t xml:space="preserve"> expectations</w:t>
            </w:r>
            <w:r w:rsidR="002C1C96" w:rsidRPr="00132A75">
              <w:rPr>
                <w:color w:val="000000" w:themeColor="text1"/>
                <w:sz w:val="18"/>
                <w:szCs w:val="18"/>
              </w:rPr>
              <w:t>. Clients direct their orders to JPMorgan Chase Bank N.A. - London Branch to execute as principal and we therefore treat all orders as directed as we are the sole execution venue.</w:t>
            </w:r>
          </w:p>
        </w:tc>
      </w:tr>
      <w:tr w:rsidR="002C1C96" w:rsidRPr="00132A75" w14:paraId="7253ED89" w14:textId="77777777" w:rsidTr="002C5801">
        <w:tc>
          <w:tcPr>
            <w:tcW w:w="4410" w:type="dxa"/>
            <w:tcBorders>
              <w:left w:val="single" w:sz="12" w:space="0" w:color="auto"/>
            </w:tcBorders>
            <w:shd w:val="clear" w:color="auto" w:fill="D9D9D9" w:themeFill="background1" w:themeFillShade="D9"/>
          </w:tcPr>
          <w:p w14:paraId="0579A0E6" w14:textId="77777777" w:rsidR="002C1C96" w:rsidRPr="00132A75" w:rsidRDefault="002C1C96" w:rsidP="002C5801">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261E4543" w14:textId="2130914C" w:rsidR="002C1C96" w:rsidRPr="00132A75" w:rsidRDefault="002C1C96" w:rsidP="002C5801">
            <w:pPr>
              <w:spacing w:after="120"/>
              <w:jc w:val="both"/>
              <w:rPr>
                <w:color w:val="000000" w:themeColor="text1"/>
                <w:sz w:val="18"/>
                <w:szCs w:val="18"/>
              </w:rPr>
            </w:pPr>
            <w:r w:rsidRPr="00132A75">
              <w:rPr>
                <w:color w:val="000000" w:themeColor="text1"/>
                <w:sz w:val="18"/>
                <w:szCs w:val="18"/>
              </w:rPr>
              <w:t xml:space="preserve">As per Appendix 5 of the </w:t>
            </w:r>
            <w:hyperlink r:id="rId24" w:history="1">
              <w:r w:rsidRPr="00132A75">
                <w:rPr>
                  <w:rStyle w:val="Hyperlink"/>
                  <w:color w:val="000000" w:themeColor="text1"/>
                  <w:sz w:val="18"/>
                  <w:szCs w:val="18"/>
                </w:rPr>
                <w:t>J.P. Morgan Execution Policy,</w:t>
              </w:r>
            </w:hyperlink>
            <w:r w:rsidRPr="00132A75">
              <w:rPr>
                <w:color w:val="000000" w:themeColor="text1"/>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commodity instrument is illiquid, or if the limit price provided is not marketable.</w:t>
            </w:r>
          </w:p>
        </w:tc>
      </w:tr>
      <w:tr w:rsidR="002C1C96" w:rsidRPr="00132A75" w14:paraId="15DF00D2" w14:textId="77777777" w:rsidTr="002C5801">
        <w:tc>
          <w:tcPr>
            <w:tcW w:w="4410" w:type="dxa"/>
            <w:tcBorders>
              <w:left w:val="single" w:sz="12" w:space="0" w:color="auto"/>
            </w:tcBorders>
            <w:shd w:val="clear" w:color="auto" w:fill="D9D9D9" w:themeFill="background1" w:themeFillShade="D9"/>
          </w:tcPr>
          <w:p w14:paraId="18CC8494" w14:textId="77777777" w:rsidR="002C1C96" w:rsidRPr="00132A75" w:rsidRDefault="002C1C96" w:rsidP="002C5801">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7906D324" w14:textId="77777777" w:rsidR="002C1C96" w:rsidRPr="00132A75" w:rsidRDefault="002C1C96" w:rsidP="002C5801">
            <w:pPr>
              <w:rPr>
                <w:i/>
                <w:color w:val="000000" w:themeColor="text1"/>
                <w:sz w:val="18"/>
                <w:szCs w:val="18"/>
              </w:rPr>
            </w:pPr>
            <w:r w:rsidRPr="00132A75">
              <w:rPr>
                <w:color w:val="000000" w:themeColor="text1"/>
                <w:sz w:val="18"/>
                <w:szCs w:val="18"/>
              </w:rPr>
              <w:t xml:space="preserve">JPMorgan Chase Bank, N.A. - London Branch is a fully owned subsidiary of JPMorgan Chase &amp; Co </w:t>
            </w:r>
          </w:p>
        </w:tc>
      </w:tr>
      <w:tr w:rsidR="002C1C96" w:rsidRPr="00132A75" w14:paraId="68699DC3" w14:textId="77777777" w:rsidTr="002C5801">
        <w:tc>
          <w:tcPr>
            <w:tcW w:w="4410" w:type="dxa"/>
            <w:tcBorders>
              <w:left w:val="single" w:sz="12" w:space="0" w:color="auto"/>
            </w:tcBorders>
            <w:shd w:val="clear" w:color="auto" w:fill="D9D9D9" w:themeFill="background1" w:themeFillShade="D9"/>
          </w:tcPr>
          <w:p w14:paraId="272F2BC4" w14:textId="77777777" w:rsidR="002C1C96" w:rsidRPr="00132A75" w:rsidRDefault="002C1C96" w:rsidP="002C5801">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57AECFE0" w14:textId="77777777" w:rsidR="002C1C96" w:rsidRPr="00132A75" w:rsidRDefault="002C1C96" w:rsidP="002C5801">
            <w:pPr>
              <w:rPr>
                <w:i/>
                <w:color w:val="000000" w:themeColor="text1"/>
                <w:sz w:val="18"/>
                <w:szCs w:val="18"/>
              </w:rPr>
            </w:pPr>
            <w:r w:rsidRPr="00132A75">
              <w:rPr>
                <w:color w:val="000000" w:themeColor="text1"/>
                <w:sz w:val="18"/>
                <w:szCs w:val="18"/>
              </w:rPr>
              <w:t xml:space="preserve">JPMorgan Chase Bank, N.A. - London Branch is the sole execution venue. </w:t>
            </w:r>
          </w:p>
        </w:tc>
      </w:tr>
      <w:tr w:rsidR="002C1C96" w:rsidRPr="00132A75" w14:paraId="4B636975" w14:textId="77777777" w:rsidTr="002C5801">
        <w:trPr>
          <w:trHeight w:val="368"/>
        </w:trPr>
        <w:tc>
          <w:tcPr>
            <w:tcW w:w="4410" w:type="dxa"/>
            <w:tcBorders>
              <w:left w:val="single" w:sz="12" w:space="0" w:color="auto"/>
            </w:tcBorders>
            <w:shd w:val="clear" w:color="auto" w:fill="D9D9D9" w:themeFill="background1" w:themeFillShade="D9"/>
          </w:tcPr>
          <w:p w14:paraId="36D6366E" w14:textId="77777777" w:rsidR="002C1C96" w:rsidRPr="00132A75" w:rsidRDefault="002C1C96" w:rsidP="002C5801">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52F2E5B6" w14:textId="77777777" w:rsidR="002C1C96" w:rsidRPr="00132A75" w:rsidRDefault="002C1C96" w:rsidP="002C5801">
            <w:pPr>
              <w:spacing w:after="120"/>
              <w:rPr>
                <w:i/>
                <w:color w:val="000000" w:themeColor="text1"/>
                <w:sz w:val="18"/>
                <w:szCs w:val="18"/>
              </w:rPr>
            </w:pPr>
            <w:r w:rsidRPr="00132A75">
              <w:rPr>
                <w:color w:val="000000" w:themeColor="text1"/>
                <w:sz w:val="18"/>
                <w:szCs w:val="18"/>
              </w:rPr>
              <w:t>Not Applicable</w:t>
            </w:r>
          </w:p>
        </w:tc>
      </w:tr>
      <w:tr w:rsidR="002C1C96" w:rsidRPr="00132A75" w14:paraId="52C6AAB0" w14:textId="77777777" w:rsidTr="002C5801">
        <w:tc>
          <w:tcPr>
            <w:tcW w:w="4410" w:type="dxa"/>
            <w:tcBorders>
              <w:left w:val="single" w:sz="12" w:space="0" w:color="auto"/>
            </w:tcBorders>
            <w:shd w:val="clear" w:color="auto" w:fill="D9D9D9" w:themeFill="background1" w:themeFillShade="D9"/>
          </w:tcPr>
          <w:p w14:paraId="3FD18E63" w14:textId="77777777" w:rsidR="002C1C96" w:rsidRPr="00132A75" w:rsidRDefault="002C1C96" w:rsidP="002C5801">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6550407B" w14:textId="77777777" w:rsidR="002C1C96" w:rsidRPr="00132A75" w:rsidRDefault="002C1C96" w:rsidP="002C5801">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2C1C96" w:rsidRPr="00132A75" w14:paraId="3D1772AE" w14:textId="77777777" w:rsidTr="002C5801">
        <w:trPr>
          <w:trHeight w:val="70"/>
        </w:trPr>
        <w:tc>
          <w:tcPr>
            <w:tcW w:w="4410" w:type="dxa"/>
            <w:tcBorders>
              <w:left w:val="single" w:sz="12" w:space="0" w:color="auto"/>
            </w:tcBorders>
            <w:shd w:val="clear" w:color="auto" w:fill="D9D9D9" w:themeFill="background1" w:themeFillShade="D9"/>
          </w:tcPr>
          <w:p w14:paraId="2A8F1361" w14:textId="77777777" w:rsidR="002C1C96" w:rsidRPr="00132A75" w:rsidRDefault="002C1C96" w:rsidP="002C5801">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4DE74A3A" w14:textId="77777777" w:rsidR="002C1C96" w:rsidRPr="00132A75" w:rsidRDefault="002C1C96" w:rsidP="002C5801">
            <w:pPr>
              <w:spacing w:after="120"/>
              <w:rPr>
                <w:color w:val="000000" w:themeColor="text1"/>
                <w:sz w:val="18"/>
                <w:szCs w:val="18"/>
              </w:rPr>
            </w:pPr>
            <w:r w:rsidRPr="00132A75">
              <w:rPr>
                <w:color w:val="000000" w:themeColor="text1"/>
                <w:sz w:val="18"/>
                <w:szCs w:val="18"/>
              </w:rPr>
              <w:t xml:space="preserve">As per Appendix 5 of the </w:t>
            </w:r>
            <w:hyperlink r:id="rId25" w:history="1">
              <w:r w:rsidRPr="00132A75">
                <w:rPr>
                  <w:rStyle w:val="Hyperlink"/>
                  <w:color w:val="000000" w:themeColor="text1"/>
                  <w:sz w:val="18"/>
                  <w:szCs w:val="18"/>
                </w:rPr>
                <w:t>J.P. Morgan Execution Policy,</w:t>
              </w:r>
            </w:hyperlink>
            <w:r w:rsidRPr="00132A75">
              <w:rPr>
                <w:color w:val="000000" w:themeColor="text1"/>
                <w:sz w:val="18"/>
                <w:szCs w:val="18"/>
              </w:rPr>
              <w:t xml:space="preserve"> both readily available market data and J.P. Morgan internal transaction data can be used to assess the quality of execution for in-scope orders. Thresholds comparing execution pricing with such data are set by </w:t>
            </w:r>
            <w:r>
              <w:rPr>
                <w:color w:val="000000" w:themeColor="text1"/>
                <w:sz w:val="18"/>
                <w:szCs w:val="18"/>
              </w:rPr>
              <w:t xml:space="preserve">JPMorgan Chase Bank, N.A. – London Branch </w:t>
            </w:r>
            <w:r w:rsidRPr="00132A75">
              <w:rPr>
                <w:color w:val="000000" w:themeColor="text1"/>
                <w:sz w:val="18"/>
                <w:szCs w:val="18"/>
              </w:rPr>
              <w:t>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2C1C96" w:rsidRPr="00132A75" w14:paraId="02B783C5" w14:textId="77777777" w:rsidTr="002C5801">
        <w:tc>
          <w:tcPr>
            <w:tcW w:w="4410" w:type="dxa"/>
            <w:tcBorders>
              <w:left w:val="single" w:sz="12" w:space="0" w:color="auto"/>
              <w:bottom w:val="single" w:sz="12" w:space="0" w:color="auto"/>
            </w:tcBorders>
            <w:shd w:val="clear" w:color="auto" w:fill="D9D9D9" w:themeFill="background1" w:themeFillShade="D9"/>
          </w:tcPr>
          <w:p w14:paraId="47974E5C" w14:textId="77777777" w:rsidR="002C1C96" w:rsidRPr="00132A75" w:rsidRDefault="002C1C96" w:rsidP="002C5801">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2A5EE66" w14:textId="77777777" w:rsidR="002C1C96" w:rsidRPr="00132A75" w:rsidRDefault="002C1C96" w:rsidP="002C5801">
            <w:pPr>
              <w:spacing w:after="120"/>
              <w:rPr>
                <w:i/>
                <w:color w:val="000000" w:themeColor="text1"/>
                <w:sz w:val="18"/>
                <w:szCs w:val="18"/>
              </w:rPr>
            </w:pPr>
            <w:r w:rsidRPr="00132A75">
              <w:rPr>
                <w:color w:val="000000" w:themeColor="text1"/>
                <w:sz w:val="18"/>
                <w:szCs w:val="18"/>
              </w:rPr>
              <w:t>Not Applicable</w:t>
            </w:r>
          </w:p>
        </w:tc>
      </w:tr>
    </w:tbl>
    <w:p w14:paraId="775A439F" w14:textId="77777777" w:rsidR="00C80CE8" w:rsidRPr="00132A75" w:rsidRDefault="00C80CE8" w:rsidP="00C80CE8">
      <w:pPr>
        <w:rPr>
          <w:color w:val="000000" w:themeColor="text1"/>
          <w:sz w:val="18"/>
          <w:szCs w:val="18"/>
        </w:rPr>
      </w:pPr>
    </w:p>
    <w:p w14:paraId="5CE12AE3" w14:textId="77777777" w:rsidR="00C80CE8" w:rsidRPr="00132A75" w:rsidRDefault="00C80CE8" w:rsidP="00C80CE8">
      <w:pPr>
        <w:rPr>
          <w:color w:val="000000" w:themeColor="text1"/>
          <w:sz w:val="18"/>
          <w:szCs w:val="18"/>
        </w:rPr>
      </w:pPr>
      <w:r w:rsidRPr="00132A75">
        <w:rPr>
          <w:color w:val="000000" w:themeColor="text1"/>
          <w:sz w:val="18"/>
          <w:szCs w:val="18"/>
        </w:rPr>
        <w:br w:type="page"/>
      </w:r>
    </w:p>
    <w:p w14:paraId="453737AE" w14:textId="77777777" w:rsidR="00C80CE8" w:rsidRPr="00132A75" w:rsidRDefault="00C80CE8" w:rsidP="00C80CE8">
      <w:pPr>
        <w:ind w:firstLine="720"/>
        <w:rPr>
          <w:b/>
          <w:color w:val="000000" w:themeColor="text1"/>
          <w:sz w:val="18"/>
          <w:szCs w:val="18"/>
        </w:rPr>
      </w:pPr>
    </w:p>
    <w:tbl>
      <w:tblPr>
        <w:tblStyle w:val="TableGrid"/>
        <w:tblW w:w="14400" w:type="dxa"/>
        <w:tblInd w:w="468" w:type="dxa"/>
        <w:tblLook w:val="04A0" w:firstRow="1" w:lastRow="0" w:firstColumn="1" w:lastColumn="0" w:noHBand="0" w:noVBand="1"/>
      </w:tblPr>
      <w:tblGrid>
        <w:gridCol w:w="4410"/>
        <w:gridCol w:w="9990"/>
      </w:tblGrid>
      <w:tr w:rsidR="00C80CE8" w:rsidRPr="00132A75" w14:paraId="0EC98C77"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25FF9A8"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6F98E00" w14:textId="31D6BC29" w:rsidR="00C80CE8" w:rsidRPr="00132A75" w:rsidRDefault="00C80CE8" w:rsidP="006C3FC4">
            <w:pPr>
              <w:spacing w:after="120"/>
              <w:jc w:val="both"/>
              <w:rPr>
                <w:color w:val="000000" w:themeColor="text1"/>
                <w:sz w:val="18"/>
                <w:szCs w:val="18"/>
              </w:rPr>
            </w:pPr>
            <w:r w:rsidRPr="00132A75">
              <w:rPr>
                <w:color w:val="000000" w:themeColor="text1"/>
                <w:sz w:val="18"/>
                <w:szCs w:val="18"/>
              </w:rPr>
              <w:t>JPMorgan Chase Bank, N.A. - London Branch</w:t>
            </w:r>
            <w:r w:rsidR="004309C2">
              <w:rPr>
                <w:color w:val="000000" w:themeColor="text1"/>
                <w:sz w:val="18"/>
                <w:szCs w:val="18"/>
              </w:rPr>
              <w:t xml:space="preserve"> </w:t>
            </w:r>
            <w:r w:rsidRPr="00132A75">
              <w:rPr>
                <w:color w:val="000000" w:themeColor="text1"/>
                <w:sz w:val="18"/>
                <w:szCs w:val="18"/>
              </w:rPr>
              <w:t>(7H6GLXDRUGQFU57RNE97)</w:t>
            </w:r>
          </w:p>
        </w:tc>
      </w:tr>
      <w:tr w:rsidR="00C80CE8" w:rsidRPr="00132A75" w14:paraId="2D911042"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51E6B5F"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B0A19EA" w14:textId="6826D973" w:rsidR="00C80CE8" w:rsidRPr="00132A75" w:rsidRDefault="00C80CE8" w:rsidP="006C3FC4">
            <w:pPr>
              <w:spacing w:after="120"/>
              <w:jc w:val="both"/>
              <w:rPr>
                <w:color w:val="000000" w:themeColor="text1"/>
                <w:sz w:val="18"/>
                <w:szCs w:val="18"/>
              </w:rPr>
            </w:pPr>
            <w:r w:rsidRPr="00132A75">
              <w:rPr>
                <w:color w:val="000000" w:themeColor="text1"/>
                <w:sz w:val="18"/>
                <w:szCs w:val="18"/>
              </w:rPr>
              <w:t xml:space="preserve">Currency </w:t>
            </w:r>
            <w:r w:rsidR="00764808">
              <w:rPr>
                <w:color w:val="000000" w:themeColor="text1"/>
                <w:sz w:val="18"/>
                <w:szCs w:val="18"/>
              </w:rPr>
              <w:t>d</w:t>
            </w:r>
            <w:r w:rsidRPr="00132A75">
              <w:rPr>
                <w:color w:val="000000" w:themeColor="text1"/>
                <w:sz w:val="18"/>
                <w:szCs w:val="18"/>
              </w:rPr>
              <w:t>erivatives: Swaps, forwards, and other currency derivatives</w:t>
            </w:r>
          </w:p>
        </w:tc>
      </w:tr>
      <w:tr w:rsidR="00C80CE8" w:rsidRPr="00132A75" w14:paraId="1FB4394F"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1297D2F"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76756968" w14:textId="77777777" w:rsidTr="006C3FC4">
        <w:tc>
          <w:tcPr>
            <w:tcW w:w="14400" w:type="dxa"/>
            <w:gridSpan w:val="2"/>
            <w:tcBorders>
              <w:left w:val="single" w:sz="12" w:space="0" w:color="auto"/>
              <w:right w:val="single" w:sz="12" w:space="0" w:color="auto"/>
            </w:tcBorders>
          </w:tcPr>
          <w:p w14:paraId="4EE79E1A" w14:textId="02261E24" w:rsidR="002C1C96" w:rsidRDefault="002C1C96" w:rsidP="002C1C96">
            <w:pPr>
              <w:spacing w:after="120"/>
              <w:jc w:val="both"/>
              <w:rPr>
                <w:sz w:val="18"/>
                <w:szCs w:val="18"/>
              </w:rPr>
            </w:pPr>
            <w:r>
              <w:rPr>
                <w:sz w:val="18"/>
                <w:szCs w:val="18"/>
              </w:rPr>
              <w:t>For the year of 2020 i</w:t>
            </w:r>
            <w:r w:rsidRPr="002300EB">
              <w:rPr>
                <w:sz w:val="18"/>
                <w:szCs w:val="18"/>
              </w:rPr>
              <w:t xml:space="preserve">n respect of eCommerce </w:t>
            </w:r>
            <w:r w:rsidR="006F5AAD">
              <w:rPr>
                <w:sz w:val="18"/>
                <w:szCs w:val="18"/>
              </w:rPr>
              <w:t>o</w:t>
            </w:r>
            <w:r w:rsidRPr="002300EB">
              <w:rPr>
                <w:sz w:val="18"/>
                <w:szCs w:val="18"/>
              </w:rPr>
              <w:t xml:space="preserve">rders, </w:t>
            </w:r>
            <w:r w:rsidRPr="00132A75">
              <w:rPr>
                <w:color w:val="000000" w:themeColor="text1"/>
                <w:sz w:val="18"/>
                <w:szCs w:val="18"/>
              </w:rPr>
              <w:t xml:space="preserve">JPMorgan Chase Bank, N.A. - London Branch </w:t>
            </w:r>
            <w:r w:rsidRPr="002300EB">
              <w:rPr>
                <w:sz w:val="18"/>
                <w:szCs w:val="18"/>
              </w:rPr>
              <w:t>collated quoted bid/offer spreads over a rolling time frame, and analysed these in comparison to completed leave transactions</w:t>
            </w:r>
            <w:r>
              <w:rPr>
                <w:sz w:val="18"/>
                <w:szCs w:val="18"/>
              </w:rPr>
              <w:t xml:space="preserve"> (on a post-trade basis)</w:t>
            </w:r>
            <w:r w:rsidRPr="002300EB">
              <w:rPr>
                <w:sz w:val="18"/>
                <w:szCs w:val="18"/>
              </w:rPr>
              <w:t xml:space="preserve"> to identify outliers. </w:t>
            </w:r>
            <w:r w:rsidRPr="002300EB">
              <w:rPr>
                <w:bCs/>
                <w:color w:val="000000" w:themeColor="text1"/>
                <w:sz w:val="18"/>
                <w:szCs w:val="18"/>
              </w:rPr>
              <w:t>The results of th</w:t>
            </w:r>
            <w:r w:rsidR="009F790F">
              <w:rPr>
                <w:bCs/>
                <w:color w:val="000000" w:themeColor="text1"/>
                <w:sz w:val="18"/>
                <w:szCs w:val="18"/>
              </w:rPr>
              <w:t>is</w:t>
            </w:r>
            <w:r>
              <w:rPr>
                <w:bCs/>
                <w:color w:val="000000" w:themeColor="text1"/>
                <w:sz w:val="18"/>
                <w:szCs w:val="18"/>
              </w:rPr>
              <w:t xml:space="preserve"> Best Execution</w:t>
            </w:r>
            <w:r w:rsidRPr="002300EB">
              <w:rPr>
                <w:bCs/>
                <w:color w:val="000000" w:themeColor="text1"/>
                <w:sz w:val="18"/>
                <w:szCs w:val="18"/>
              </w:rPr>
              <w:t xml:space="preserve"> </w:t>
            </w:r>
            <w:r w:rsidR="009F790F">
              <w:rPr>
                <w:bCs/>
                <w:color w:val="000000" w:themeColor="text1"/>
                <w:sz w:val="18"/>
                <w:szCs w:val="18"/>
              </w:rPr>
              <w:t>analysis</w:t>
            </w:r>
            <w:r w:rsidRPr="002300EB">
              <w:rPr>
                <w:bCs/>
                <w:color w:val="000000" w:themeColor="text1"/>
                <w:sz w:val="18"/>
                <w:szCs w:val="18"/>
              </w:rPr>
              <w:t xml:space="preserve"> were reviewed by </w:t>
            </w:r>
            <w:r w:rsidRPr="002300EB">
              <w:rPr>
                <w:color w:val="000000" w:themeColor="text1"/>
                <w:sz w:val="18"/>
                <w:szCs w:val="18"/>
              </w:rPr>
              <w:t xml:space="preserve">J.P. Morgan </w:t>
            </w:r>
            <w:r w:rsidRPr="002300EB">
              <w:rPr>
                <w:bCs/>
                <w:color w:val="000000" w:themeColor="text1"/>
                <w:sz w:val="18"/>
                <w:szCs w:val="18"/>
              </w:rPr>
              <w:t>m</w:t>
            </w:r>
            <w:r>
              <w:rPr>
                <w:bCs/>
                <w:color w:val="000000" w:themeColor="text1"/>
                <w:sz w:val="18"/>
                <w:szCs w:val="18"/>
              </w:rPr>
              <w:t>anagement and control functions and</w:t>
            </w:r>
            <w:r w:rsidRPr="002300EB">
              <w:rPr>
                <w:bCs/>
                <w:color w:val="000000" w:themeColor="text1"/>
                <w:sz w:val="18"/>
                <w:szCs w:val="18"/>
              </w:rPr>
              <w:t xml:space="preserve"> were in line with </w:t>
            </w:r>
            <w:r w:rsidRPr="00132A75">
              <w:rPr>
                <w:color w:val="000000" w:themeColor="text1"/>
                <w:sz w:val="18"/>
                <w:szCs w:val="18"/>
              </w:rPr>
              <w:t xml:space="preserve">JPMorgan Chase Bank, N.A. - London Branch </w:t>
            </w:r>
            <w:r w:rsidRPr="002300EB">
              <w:rPr>
                <w:bCs/>
                <w:color w:val="000000" w:themeColor="text1"/>
                <w:sz w:val="18"/>
                <w:szCs w:val="18"/>
              </w:rPr>
              <w:t>expectations</w:t>
            </w:r>
            <w:r w:rsidRPr="002300EB">
              <w:rPr>
                <w:b/>
                <w:bCs/>
                <w:color w:val="000000" w:themeColor="text1"/>
                <w:sz w:val="18"/>
                <w:szCs w:val="18"/>
              </w:rPr>
              <w:t>.</w:t>
            </w:r>
            <w:r w:rsidRPr="002300EB">
              <w:rPr>
                <w:sz w:val="18"/>
                <w:szCs w:val="18"/>
              </w:rPr>
              <w:t xml:space="preserve"> </w:t>
            </w:r>
            <w:r>
              <w:rPr>
                <w:sz w:val="18"/>
                <w:szCs w:val="18"/>
              </w:rPr>
              <w:t xml:space="preserve"> </w:t>
            </w:r>
            <w:r w:rsidRPr="002300EB">
              <w:rPr>
                <w:sz w:val="18"/>
                <w:szCs w:val="18"/>
              </w:rPr>
              <w:t xml:space="preserve">Clients direct their orders to </w:t>
            </w:r>
            <w:r w:rsidRPr="00132A75">
              <w:rPr>
                <w:color w:val="000000" w:themeColor="text1"/>
                <w:sz w:val="18"/>
                <w:szCs w:val="18"/>
              </w:rPr>
              <w:t xml:space="preserve">JPMorgan Chase Bank, N.A. - London Branch </w:t>
            </w:r>
            <w:r w:rsidRPr="002300EB">
              <w:rPr>
                <w:sz w:val="18"/>
                <w:szCs w:val="18"/>
              </w:rPr>
              <w:t>to execute as principal and we therefore treat all orders as directed as we are the sole execution venue.</w:t>
            </w:r>
          </w:p>
          <w:p w14:paraId="15DDBBAC" w14:textId="650F8087" w:rsidR="00C80CE8" w:rsidRPr="00132A75" w:rsidRDefault="002C1C96" w:rsidP="002C1C96">
            <w:pPr>
              <w:spacing w:after="120"/>
              <w:jc w:val="both"/>
              <w:rPr>
                <w:color w:val="000000" w:themeColor="text1"/>
                <w:sz w:val="18"/>
                <w:szCs w:val="18"/>
              </w:rPr>
            </w:pPr>
            <w:r>
              <w:rPr>
                <w:sz w:val="18"/>
                <w:szCs w:val="18"/>
              </w:rPr>
              <w:t xml:space="preserve">For the year of 2020 </w:t>
            </w:r>
            <w:r w:rsidRPr="00853D33">
              <w:rPr>
                <w:sz w:val="18"/>
                <w:szCs w:val="18"/>
              </w:rPr>
              <w:t xml:space="preserve">for FX Services </w:t>
            </w:r>
            <w:r w:rsidR="006F5AAD">
              <w:rPr>
                <w:sz w:val="18"/>
                <w:szCs w:val="18"/>
              </w:rPr>
              <w:t>o</w:t>
            </w:r>
            <w:r w:rsidRPr="00853D33">
              <w:rPr>
                <w:sz w:val="18"/>
                <w:szCs w:val="18"/>
              </w:rPr>
              <w:t xml:space="preserve">rders, JPMorgan Chase Bank, N.A. - London </w:t>
            </w:r>
            <w:r>
              <w:rPr>
                <w:sz w:val="18"/>
                <w:szCs w:val="18"/>
              </w:rPr>
              <w:t xml:space="preserve">Branch </w:t>
            </w:r>
            <w:r w:rsidRPr="00853D33">
              <w:rPr>
                <w:sz w:val="18"/>
                <w:szCs w:val="18"/>
              </w:rPr>
              <w:t>used internal and/or external market data to benchmark against execution pricing. Exceptions were monitored through a management review and governance framework</w:t>
            </w:r>
            <w:r w:rsidRPr="002300EB">
              <w:rPr>
                <w:sz w:val="18"/>
                <w:szCs w:val="18"/>
              </w:rPr>
              <w:t xml:space="preserve">. </w:t>
            </w:r>
            <w:r w:rsidRPr="002300EB">
              <w:rPr>
                <w:bCs/>
                <w:color w:val="000000" w:themeColor="text1"/>
                <w:sz w:val="18"/>
                <w:szCs w:val="18"/>
              </w:rPr>
              <w:t>The results of the</w:t>
            </w:r>
            <w:r>
              <w:rPr>
                <w:bCs/>
                <w:color w:val="000000" w:themeColor="text1"/>
                <w:sz w:val="18"/>
                <w:szCs w:val="18"/>
              </w:rPr>
              <w:t xml:space="preserve"> Best Execution</w:t>
            </w:r>
            <w:r w:rsidRPr="002300EB">
              <w:rPr>
                <w:bCs/>
                <w:color w:val="000000" w:themeColor="text1"/>
                <w:sz w:val="18"/>
                <w:szCs w:val="18"/>
              </w:rPr>
              <w:t xml:space="preserve"> monitoring were reviewed by </w:t>
            </w:r>
            <w:r w:rsidRPr="002300EB">
              <w:rPr>
                <w:color w:val="000000" w:themeColor="text1"/>
                <w:sz w:val="18"/>
                <w:szCs w:val="18"/>
              </w:rPr>
              <w:t xml:space="preserve">J.P. Morgan </w:t>
            </w:r>
            <w:r w:rsidRPr="002300EB">
              <w:rPr>
                <w:bCs/>
                <w:color w:val="000000" w:themeColor="text1"/>
                <w:sz w:val="18"/>
                <w:szCs w:val="18"/>
              </w:rPr>
              <w:t>m</w:t>
            </w:r>
            <w:r>
              <w:rPr>
                <w:bCs/>
                <w:color w:val="000000" w:themeColor="text1"/>
                <w:sz w:val="18"/>
                <w:szCs w:val="18"/>
              </w:rPr>
              <w:t>anagement and control functions and</w:t>
            </w:r>
            <w:r w:rsidRPr="002300EB">
              <w:rPr>
                <w:bCs/>
                <w:color w:val="000000" w:themeColor="text1"/>
                <w:sz w:val="18"/>
                <w:szCs w:val="18"/>
              </w:rPr>
              <w:t xml:space="preserve"> were in line with </w:t>
            </w:r>
            <w:r w:rsidRPr="00853D33">
              <w:rPr>
                <w:sz w:val="18"/>
                <w:szCs w:val="18"/>
              </w:rPr>
              <w:t xml:space="preserve">JPMorgan Chase Bank, N.A. - London </w:t>
            </w:r>
            <w:r>
              <w:rPr>
                <w:sz w:val="18"/>
                <w:szCs w:val="18"/>
              </w:rPr>
              <w:t xml:space="preserve">Branch </w:t>
            </w:r>
            <w:r w:rsidRPr="002300EB">
              <w:rPr>
                <w:bCs/>
                <w:color w:val="000000" w:themeColor="text1"/>
                <w:sz w:val="18"/>
                <w:szCs w:val="18"/>
              </w:rPr>
              <w:t>expectations</w:t>
            </w:r>
            <w:r w:rsidRPr="002300EB">
              <w:rPr>
                <w:b/>
                <w:bCs/>
                <w:color w:val="000000" w:themeColor="text1"/>
                <w:sz w:val="18"/>
                <w:szCs w:val="18"/>
              </w:rPr>
              <w:t>.</w:t>
            </w:r>
            <w:r w:rsidRPr="002300EB">
              <w:rPr>
                <w:sz w:val="18"/>
                <w:szCs w:val="18"/>
              </w:rPr>
              <w:t xml:space="preserve"> Clients direct their orders to </w:t>
            </w:r>
            <w:r w:rsidRPr="00853D33">
              <w:rPr>
                <w:sz w:val="18"/>
                <w:szCs w:val="18"/>
              </w:rPr>
              <w:t xml:space="preserve">JPMorgan Chase Bank, N.A. - London </w:t>
            </w:r>
            <w:r>
              <w:rPr>
                <w:sz w:val="18"/>
                <w:szCs w:val="18"/>
              </w:rPr>
              <w:t xml:space="preserve">Branch </w:t>
            </w:r>
            <w:r w:rsidRPr="002300EB">
              <w:rPr>
                <w:sz w:val="18"/>
                <w:szCs w:val="18"/>
              </w:rPr>
              <w:t>to execute as principal and we therefore treat all orders as directed as we are the sole execution venue.</w:t>
            </w:r>
          </w:p>
        </w:tc>
      </w:tr>
      <w:tr w:rsidR="002C1C96" w:rsidRPr="00132A75" w14:paraId="7F04599E" w14:textId="77777777" w:rsidTr="006C3FC4">
        <w:tc>
          <w:tcPr>
            <w:tcW w:w="4410" w:type="dxa"/>
            <w:tcBorders>
              <w:left w:val="single" w:sz="12" w:space="0" w:color="auto"/>
            </w:tcBorders>
            <w:shd w:val="clear" w:color="auto" w:fill="D9D9D9" w:themeFill="background1" w:themeFillShade="D9"/>
          </w:tcPr>
          <w:p w14:paraId="1159B644" w14:textId="77777777" w:rsidR="002C1C96" w:rsidRPr="00132A75" w:rsidRDefault="002C1C96" w:rsidP="002C1C96">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39B20F5E" w14:textId="68B9F066" w:rsidR="002C1C96" w:rsidRPr="00132A75" w:rsidRDefault="002C1C96" w:rsidP="002C1C96">
            <w:pPr>
              <w:spacing w:after="120"/>
              <w:jc w:val="both"/>
              <w:rPr>
                <w:i/>
                <w:color w:val="000000" w:themeColor="text1"/>
                <w:sz w:val="18"/>
                <w:szCs w:val="18"/>
              </w:rPr>
            </w:pPr>
            <w:r w:rsidRPr="00132A75">
              <w:rPr>
                <w:color w:val="000000" w:themeColor="text1"/>
                <w:sz w:val="18"/>
                <w:szCs w:val="18"/>
              </w:rPr>
              <w:t xml:space="preserve">As per Appendix 5 of the </w:t>
            </w:r>
            <w:hyperlink r:id="rId26" w:history="1">
              <w:r w:rsidRPr="00132A75">
                <w:rPr>
                  <w:rStyle w:val="Hyperlink"/>
                  <w:color w:val="000000" w:themeColor="text1"/>
                  <w:sz w:val="18"/>
                  <w:szCs w:val="18"/>
                </w:rPr>
                <w:t>J.P. Morgan Execution Policy,</w:t>
              </w:r>
            </w:hyperlink>
            <w:r w:rsidRPr="00132A75">
              <w:rPr>
                <w:color w:val="000000" w:themeColor="text1"/>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commodity instrument is illiquid, or if the limit price provided is not marketable.</w:t>
            </w:r>
          </w:p>
        </w:tc>
      </w:tr>
      <w:tr w:rsidR="00C80CE8" w:rsidRPr="00132A75" w14:paraId="14DF8912" w14:textId="77777777" w:rsidTr="006C3FC4">
        <w:tc>
          <w:tcPr>
            <w:tcW w:w="4410" w:type="dxa"/>
            <w:tcBorders>
              <w:left w:val="single" w:sz="12" w:space="0" w:color="auto"/>
            </w:tcBorders>
            <w:shd w:val="clear" w:color="auto" w:fill="D9D9D9" w:themeFill="background1" w:themeFillShade="D9"/>
          </w:tcPr>
          <w:p w14:paraId="64EF05BF"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40BC5A43" w14:textId="77777777" w:rsidR="00C80CE8" w:rsidRPr="00132A75" w:rsidRDefault="00C80CE8" w:rsidP="006C3FC4">
            <w:pPr>
              <w:rPr>
                <w:i/>
                <w:color w:val="000000" w:themeColor="text1"/>
                <w:sz w:val="18"/>
                <w:szCs w:val="18"/>
              </w:rPr>
            </w:pPr>
            <w:r w:rsidRPr="00132A75">
              <w:rPr>
                <w:color w:val="000000" w:themeColor="text1"/>
                <w:sz w:val="18"/>
                <w:szCs w:val="18"/>
              </w:rPr>
              <w:t>JPMorgan Chase Bank, N.A. - London Branch is a fully owned subsidiary of JPMorgan Chase &amp; Co.</w:t>
            </w:r>
          </w:p>
        </w:tc>
      </w:tr>
      <w:tr w:rsidR="00C80CE8" w:rsidRPr="00132A75" w14:paraId="1A9E4704" w14:textId="77777777" w:rsidTr="006C3FC4">
        <w:tc>
          <w:tcPr>
            <w:tcW w:w="4410" w:type="dxa"/>
            <w:tcBorders>
              <w:left w:val="single" w:sz="12" w:space="0" w:color="auto"/>
            </w:tcBorders>
            <w:shd w:val="clear" w:color="auto" w:fill="D9D9D9" w:themeFill="background1" w:themeFillShade="D9"/>
          </w:tcPr>
          <w:p w14:paraId="5E9A2B03"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5B710A20" w14:textId="77777777" w:rsidR="00C80CE8" w:rsidRPr="00132A75" w:rsidRDefault="00C80CE8" w:rsidP="006C3FC4">
            <w:pPr>
              <w:rPr>
                <w:i/>
                <w:color w:val="000000" w:themeColor="text1"/>
                <w:sz w:val="18"/>
                <w:szCs w:val="18"/>
              </w:rPr>
            </w:pPr>
            <w:r w:rsidRPr="00132A75">
              <w:rPr>
                <w:color w:val="000000" w:themeColor="text1"/>
                <w:sz w:val="18"/>
                <w:szCs w:val="18"/>
              </w:rPr>
              <w:t xml:space="preserve">JPMorgan Chase Bank, N.A. - London Branch is the sole execution venue. </w:t>
            </w:r>
          </w:p>
        </w:tc>
      </w:tr>
      <w:tr w:rsidR="00C80CE8" w:rsidRPr="00132A75" w14:paraId="6A64B7B5" w14:textId="77777777" w:rsidTr="006C3FC4">
        <w:trPr>
          <w:trHeight w:val="368"/>
        </w:trPr>
        <w:tc>
          <w:tcPr>
            <w:tcW w:w="4410" w:type="dxa"/>
            <w:tcBorders>
              <w:left w:val="single" w:sz="12" w:space="0" w:color="auto"/>
            </w:tcBorders>
            <w:shd w:val="clear" w:color="auto" w:fill="D9D9D9" w:themeFill="background1" w:themeFillShade="D9"/>
          </w:tcPr>
          <w:p w14:paraId="451732AE"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260008F7" w14:textId="77777777" w:rsidR="00C80CE8" w:rsidRPr="00132A75" w:rsidRDefault="00C80CE8" w:rsidP="006C3FC4">
            <w:pPr>
              <w:spacing w:after="120"/>
              <w:rPr>
                <w:i/>
                <w:color w:val="000000" w:themeColor="text1"/>
                <w:sz w:val="18"/>
                <w:szCs w:val="18"/>
              </w:rPr>
            </w:pPr>
            <w:r w:rsidRPr="00132A75">
              <w:rPr>
                <w:color w:val="000000" w:themeColor="text1"/>
                <w:sz w:val="18"/>
                <w:szCs w:val="18"/>
              </w:rPr>
              <w:t>Not Applicable</w:t>
            </w:r>
          </w:p>
        </w:tc>
      </w:tr>
      <w:tr w:rsidR="00C80CE8" w:rsidRPr="00132A75" w14:paraId="71AF31F0" w14:textId="77777777" w:rsidTr="006C3FC4">
        <w:tc>
          <w:tcPr>
            <w:tcW w:w="4410" w:type="dxa"/>
            <w:tcBorders>
              <w:left w:val="single" w:sz="12" w:space="0" w:color="auto"/>
            </w:tcBorders>
            <w:shd w:val="clear" w:color="auto" w:fill="D9D9D9" w:themeFill="background1" w:themeFillShade="D9"/>
          </w:tcPr>
          <w:p w14:paraId="34E87BA3"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55DBF0BC" w14:textId="77777777" w:rsidR="00C80CE8" w:rsidRPr="00132A75" w:rsidRDefault="00C80CE8" w:rsidP="006C3FC4">
            <w:pPr>
              <w:spacing w:after="120"/>
              <w:rPr>
                <w:i/>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2C1C96" w:rsidRPr="00132A75" w14:paraId="7B11D6AB" w14:textId="77777777" w:rsidTr="006C3FC4">
        <w:trPr>
          <w:trHeight w:val="70"/>
        </w:trPr>
        <w:tc>
          <w:tcPr>
            <w:tcW w:w="4410" w:type="dxa"/>
            <w:tcBorders>
              <w:left w:val="single" w:sz="12" w:space="0" w:color="auto"/>
            </w:tcBorders>
            <w:shd w:val="clear" w:color="auto" w:fill="D9D9D9" w:themeFill="background1" w:themeFillShade="D9"/>
          </w:tcPr>
          <w:p w14:paraId="691BB5A0" w14:textId="77777777" w:rsidR="002C1C96" w:rsidRPr="00132A75" w:rsidRDefault="002C1C96" w:rsidP="002C1C96">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6713BBA0" w14:textId="53B127F0" w:rsidR="002C1C96" w:rsidRPr="00132A75" w:rsidRDefault="002C1C96" w:rsidP="002C1C96">
            <w:pPr>
              <w:spacing w:after="120"/>
              <w:rPr>
                <w:i/>
                <w:color w:val="000000" w:themeColor="text1"/>
                <w:sz w:val="18"/>
                <w:szCs w:val="18"/>
              </w:rPr>
            </w:pPr>
            <w:r w:rsidRPr="00132A75">
              <w:rPr>
                <w:color w:val="000000" w:themeColor="text1"/>
                <w:sz w:val="18"/>
                <w:szCs w:val="18"/>
              </w:rPr>
              <w:t xml:space="preserve">As per Appendix 5 of the </w:t>
            </w:r>
            <w:hyperlink r:id="rId27" w:history="1">
              <w:r w:rsidRPr="00132A75">
                <w:rPr>
                  <w:rStyle w:val="Hyperlink"/>
                  <w:color w:val="000000" w:themeColor="text1"/>
                  <w:sz w:val="18"/>
                  <w:szCs w:val="18"/>
                </w:rPr>
                <w:t>J.P. Morgan Execution Policy,</w:t>
              </w:r>
            </w:hyperlink>
            <w:r w:rsidRPr="00132A75">
              <w:rPr>
                <w:color w:val="000000" w:themeColor="text1"/>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C80CE8" w:rsidRPr="00132A75" w14:paraId="46D547B3" w14:textId="77777777" w:rsidTr="006C3FC4">
        <w:tc>
          <w:tcPr>
            <w:tcW w:w="4410" w:type="dxa"/>
            <w:tcBorders>
              <w:left w:val="single" w:sz="12" w:space="0" w:color="auto"/>
              <w:bottom w:val="single" w:sz="12" w:space="0" w:color="auto"/>
            </w:tcBorders>
            <w:shd w:val="clear" w:color="auto" w:fill="D9D9D9" w:themeFill="background1" w:themeFillShade="D9"/>
          </w:tcPr>
          <w:p w14:paraId="76654D63"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2756C521" w14:textId="77777777" w:rsidR="00C80CE8" w:rsidRPr="00132A75" w:rsidRDefault="00C80CE8" w:rsidP="006C3FC4">
            <w:pPr>
              <w:spacing w:after="120"/>
              <w:rPr>
                <w:i/>
                <w:color w:val="000000" w:themeColor="text1"/>
                <w:sz w:val="18"/>
                <w:szCs w:val="18"/>
              </w:rPr>
            </w:pPr>
            <w:r w:rsidRPr="00132A75">
              <w:rPr>
                <w:color w:val="000000" w:themeColor="text1"/>
                <w:sz w:val="18"/>
                <w:szCs w:val="18"/>
              </w:rPr>
              <w:t>Not Applicable</w:t>
            </w:r>
          </w:p>
        </w:tc>
      </w:tr>
    </w:tbl>
    <w:p w14:paraId="7F2C6727" w14:textId="77777777" w:rsidR="00C80CE8" w:rsidRPr="00132A75" w:rsidRDefault="00C80CE8" w:rsidP="00C80CE8">
      <w:pPr>
        <w:rPr>
          <w:b/>
          <w:color w:val="000000" w:themeColor="text1"/>
          <w:sz w:val="18"/>
          <w:szCs w:val="18"/>
        </w:rPr>
      </w:pPr>
    </w:p>
    <w:p w14:paraId="07BE67D5" w14:textId="116DFB68" w:rsidR="003F4E5D" w:rsidRPr="00132A75" w:rsidRDefault="003F4E5D" w:rsidP="00C80CE8">
      <w:pPr>
        <w:rPr>
          <w:sz w:val="18"/>
          <w:szCs w:val="18"/>
        </w:rPr>
      </w:pPr>
      <w:bookmarkStart w:id="2" w:name="_GoBack"/>
      <w:bookmarkEnd w:id="2"/>
    </w:p>
    <w:sectPr w:rsidR="003F4E5D" w:rsidRPr="00132A75" w:rsidSect="00791919">
      <w:footerReference w:type="default" r:id="rId28"/>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DBD0E9" w14:textId="77777777" w:rsidR="00B56EB9" w:rsidRDefault="00B56EB9" w:rsidP="00791919">
      <w:pPr>
        <w:spacing w:after="0" w:line="240" w:lineRule="auto"/>
      </w:pPr>
      <w:r>
        <w:separator/>
      </w:r>
    </w:p>
  </w:endnote>
  <w:endnote w:type="continuationSeparator" w:id="0">
    <w:p w14:paraId="093E36B5" w14:textId="77777777" w:rsidR="00B56EB9" w:rsidRDefault="00B56EB9"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5074D" w14:textId="3013F371" w:rsidR="00791919" w:rsidRPr="00A252A4" w:rsidRDefault="00791919">
    <w:pPr>
      <w:pStyle w:val="Footer"/>
      <w:rPr>
        <w:color w:val="000000" w:themeColor="text1"/>
        <w:sz w:val="18"/>
      </w:rPr>
    </w:pPr>
    <w:r w:rsidRPr="00A252A4">
      <w:rPr>
        <w:noProof/>
        <w:color w:val="000000" w:themeColor="text1"/>
        <w:sz w:val="18"/>
        <w:lang w:eastAsia="en-GB"/>
      </w:rPr>
      <mc:AlternateContent>
        <mc:Choice Requires="wps">
          <w:drawing>
            <wp:anchor distT="0" distB="0" distL="114300" distR="114300" simplePos="0" relativeHeight="251659264" behindDoc="0" locked="0" layoutInCell="1" allowOverlap="1" wp14:anchorId="3E163593" wp14:editId="7512265C">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0CA71D6" w14:textId="77777777"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E163593"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0CA71D6" w14:textId="77777777"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Pr="00A252A4">
      <w:rPr>
        <w:noProof/>
        <w:color w:val="000000" w:themeColor="text1"/>
        <w:sz w:val="18"/>
        <w:lang w:eastAsia="en-GB"/>
      </w:rPr>
      <mc:AlternateContent>
        <mc:Choice Requires="wps">
          <w:drawing>
            <wp:anchor distT="91440" distB="91440" distL="114300" distR="114300" simplePos="0" relativeHeight="251660288" behindDoc="1" locked="0" layoutInCell="1" allowOverlap="1" wp14:anchorId="54568F15" wp14:editId="17BBF59E">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6B2701D3"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r w:rsidR="00C114EC" w:rsidRPr="00C114EC">
      <w:rPr>
        <w:sz w:val="18"/>
        <w:szCs w:val="18"/>
      </w:rPr>
      <w:t xml:space="preserve"> </w:t>
    </w:r>
    <w:r w:rsidR="00C114EC">
      <w:rPr>
        <w:sz w:val="18"/>
        <w:szCs w:val="18"/>
      </w:rPr>
      <w:t>JPMorgan Chase Bank</w:t>
    </w:r>
    <w:r w:rsidR="00C114EC" w:rsidRPr="00853D33">
      <w:rPr>
        <w:sz w:val="18"/>
        <w:szCs w:val="18"/>
      </w:rPr>
      <w:t xml:space="preserve">, N.A. - London </w:t>
    </w:r>
    <w:r w:rsidR="00C114EC">
      <w:rPr>
        <w:sz w:val="18"/>
        <w:szCs w:val="18"/>
      </w:rPr>
      <w:t>Branch</w:t>
    </w:r>
    <w:r w:rsidR="00C114EC" w:rsidRPr="00853D33">
      <w:rPr>
        <w:sz w:val="18"/>
        <w:szCs w:val="18"/>
      </w:rPr>
      <w:t xml:space="preserve"> (7H6GLXDRUGQFU57RNE97)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E66CB" w14:textId="77777777" w:rsidR="00B56EB9" w:rsidRDefault="00B56EB9" w:rsidP="00791919">
      <w:pPr>
        <w:spacing w:after="0" w:line="240" w:lineRule="auto"/>
      </w:pPr>
      <w:r>
        <w:separator/>
      </w:r>
    </w:p>
  </w:footnote>
  <w:footnote w:type="continuationSeparator" w:id="0">
    <w:p w14:paraId="20ABFA14" w14:textId="77777777" w:rsidR="00B56EB9" w:rsidRDefault="00B56EB9" w:rsidP="00791919">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uchman, Adam T (CIB OPS, GBR)">
    <w15:presenceInfo w15:providerId="AD" w15:userId="S::R590540@EMEA.AD.JPMORGANCHASE.com::a3c8e8b3-dc36-44cf-9b87-cec5045f40c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16F12"/>
    <w:rsid w:val="00024780"/>
    <w:rsid w:val="000254A4"/>
    <w:rsid w:val="00044423"/>
    <w:rsid w:val="00044CC2"/>
    <w:rsid w:val="000469E1"/>
    <w:rsid w:val="00052969"/>
    <w:rsid w:val="00060966"/>
    <w:rsid w:val="00070C4A"/>
    <w:rsid w:val="00076185"/>
    <w:rsid w:val="00090244"/>
    <w:rsid w:val="000907AC"/>
    <w:rsid w:val="00092B33"/>
    <w:rsid w:val="000961F4"/>
    <w:rsid w:val="0009685A"/>
    <w:rsid w:val="00097B0A"/>
    <w:rsid w:val="000A1617"/>
    <w:rsid w:val="000B29B9"/>
    <w:rsid w:val="000B7EBC"/>
    <w:rsid w:val="000C4E4C"/>
    <w:rsid w:val="000C573C"/>
    <w:rsid w:val="000D6951"/>
    <w:rsid w:val="000F1AEE"/>
    <w:rsid w:val="000F6C9A"/>
    <w:rsid w:val="0013057A"/>
    <w:rsid w:val="00132A75"/>
    <w:rsid w:val="00133AB0"/>
    <w:rsid w:val="00136B78"/>
    <w:rsid w:val="00141D70"/>
    <w:rsid w:val="001440F5"/>
    <w:rsid w:val="001701AA"/>
    <w:rsid w:val="0017432C"/>
    <w:rsid w:val="00191D02"/>
    <w:rsid w:val="00195D09"/>
    <w:rsid w:val="001B04EF"/>
    <w:rsid w:val="001B5DC7"/>
    <w:rsid w:val="001D0CA7"/>
    <w:rsid w:val="001E4046"/>
    <w:rsid w:val="001F4820"/>
    <w:rsid w:val="001F5BFC"/>
    <w:rsid w:val="00210DEB"/>
    <w:rsid w:val="00217666"/>
    <w:rsid w:val="00233D25"/>
    <w:rsid w:val="002364AD"/>
    <w:rsid w:val="00236BCE"/>
    <w:rsid w:val="002536F5"/>
    <w:rsid w:val="002640C9"/>
    <w:rsid w:val="002811D3"/>
    <w:rsid w:val="00282BC9"/>
    <w:rsid w:val="002965FA"/>
    <w:rsid w:val="002A3C6D"/>
    <w:rsid w:val="002B16AF"/>
    <w:rsid w:val="002B32B0"/>
    <w:rsid w:val="002B39A0"/>
    <w:rsid w:val="002C1C96"/>
    <w:rsid w:val="002C6FD5"/>
    <w:rsid w:val="002D07D7"/>
    <w:rsid w:val="002D1780"/>
    <w:rsid w:val="002E4A90"/>
    <w:rsid w:val="002F20AD"/>
    <w:rsid w:val="003008C6"/>
    <w:rsid w:val="0030371D"/>
    <w:rsid w:val="00306148"/>
    <w:rsid w:val="00307A3E"/>
    <w:rsid w:val="00341B0B"/>
    <w:rsid w:val="00343EF3"/>
    <w:rsid w:val="0035063A"/>
    <w:rsid w:val="003537EB"/>
    <w:rsid w:val="003673C7"/>
    <w:rsid w:val="003738FD"/>
    <w:rsid w:val="00384637"/>
    <w:rsid w:val="003A6015"/>
    <w:rsid w:val="003C036B"/>
    <w:rsid w:val="003C48D4"/>
    <w:rsid w:val="003E3874"/>
    <w:rsid w:val="003E471D"/>
    <w:rsid w:val="003E7850"/>
    <w:rsid w:val="003F4E5D"/>
    <w:rsid w:val="003F619F"/>
    <w:rsid w:val="00402C6A"/>
    <w:rsid w:val="004051EB"/>
    <w:rsid w:val="00406991"/>
    <w:rsid w:val="00425674"/>
    <w:rsid w:val="0042795F"/>
    <w:rsid w:val="004309C2"/>
    <w:rsid w:val="00430C1E"/>
    <w:rsid w:val="004313CC"/>
    <w:rsid w:val="00433831"/>
    <w:rsid w:val="00433E59"/>
    <w:rsid w:val="004372EF"/>
    <w:rsid w:val="004438B1"/>
    <w:rsid w:val="00444437"/>
    <w:rsid w:val="004604D0"/>
    <w:rsid w:val="00462384"/>
    <w:rsid w:val="00472B24"/>
    <w:rsid w:val="0047552E"/>
    <w:rsid w:val="0047563B"/>
    <w:rsid w:val="0047653A"/>
    <w:rsid w:val="00481062"/>
    <w:rsid w:val="004818AE"/>
    <w:rsid w:val="00497B6B"/>
    <w:rsid w:val="004A3563"/>
    <w:rsid w:val="004B75DC"/>
    <w:rsid w:val="004C0D7B"/>
    <w:rsid w:val="004F3C4F"/>
    <w:rsid w:val="005110F9"/>
    <w:rsid w:val="00520E03"/>
    <w:rsid w:val="00522D24"/>
    <w:rsid w:val="00531892"/>
    <w:rsid w:val="00567809"/>
    <w:rsid w:val="00576636"/>
    <w:rsid w:val="005824E7"/>
    <w:rsid w:val="005A20FB"/>
    <w:rsid w:val="005A28C1"/>
    <w:rsid w:val="005B14E1"/>
    <w:rsid w:val="005B3638"/>
    <w:rsid w:val="005D25DA"/>
    <w:rsid w:val="005F34E7"/>
    <w:rsid w:val="005F41EE"/>
    <w:rsid w:val="00605424"/>
    <w:rsid w:val="00614A96"/>
    <w:rsid w:val="00615C10"/>
    <w:rsid w:val="00621D8B"/>
    <w:rsid w:val="006303C0"/>
    <w:rsid w:val="0064508F"/>
    <w:rsid w:val="00646906"/>
    <w:rsid w:val="00647D89"/>
    <w:rsid w:val="0065618E"/>
    <w:rsid w:val="0066504B"/>
    <w:rsid w:val="00667ED1"/>
    <w:rsid w:val="00676506"/>
    <w:rsid w:val="00680DE9"/>
    <w:rsid w:val="006838F0"/>
    <w:rsid w:val="00683D8D"/>
    <w:rsid w:val="00686325"/>
    <w:rsid w:val="00692E34"/>
    <w:rsid w:val="006A0E32"/>
    <w:rsid w:val="006A10DF"/>
    <w:rsid w:val="006B03A5"/>
    <w:rsid w:val="006B18B5"/>
    <w:rsid w:val="006B32A3"/>
    <w:rsid w:val="006C25E6"/>
    <w:rsid w:val="006D3AAC"/>
    <w:rsid w:val="006F35A3"/>
    <w:rsid w:val="006F386A"/>
    <w:rsid w:val="006F5AAD"/>
    <w:rsid w:val="00701116"/>
    <w:rsid w:val="007036AB"/>
    <w:rsid w:val="00710F59"/>
    <w:rsid w:val="00717E0C"/>
    <w:rsid w:val="0072162C"/>
    <w:rsid w:val="00725D63"/>
    <w:rsid w:val="00734917"/>
    <w:rsid w:val="00747766"/>
    <w:rsid w:val="00764808"/>
    <w:rsid w:val="0076738A"/>
    <w:rsid w:val="007721CF"/>
    <w:rsid w:val="00781FFC"/>
    <w:rsid w:val="007877E1"/>
    <w:rsid w:val="00791919"/>
    <w:rsid w:val="00794EDB"/>
    <w:rsid w:val="007A6941"/>
    <w:rsid w:val="007B228E"/>
    <w:rsid w:val="007D2521"/>
    <w:rsid w:val="007D48D5"/>
    <w:rsid w:val="007D558C"/>
    <w:rsid w:val="007D770A"/>
    <w:rsid w:val="007E2BFF"/>
    <w:rsid w:val="007F24EF"/>
    <w:rsid w:val="007F4555"/>
    <w:rsid w:val="00804E0D"/>
    <w:rsid w:val="00804E72"/>
    <w:rsid w:val="00806CE6"/>
    <w:rsid w:val="00815778"/>
    <w:rsid w:val="00832BF2"/>
    <w:rsid w:val="00842126"/>
    <w:rsid w:val="008475F2"/>
    <w:rsid w:val="00853D33"/>
    <w:rsid w:val="00874FC8"/>
    <w:rsid w:val="00876501"/>
    <w:rsid w:val="00882CFB"/>
    <w:rsid w:val="0088738D"/>
    <w:rsid w:val="008A1C89"/>
    <w:rsid w:val="008B7073"/>
    <w:rsid w:val="008C1D91"/>
    <w:rsid w:val="008C2E74"/>
    <w:rsid w:val="008C3D9F"/>
    <w:rsid w:val="008C714D"/>
    <w:rsid w:val="008E595C"/>
    <w:rsid w:val="008F5EAF"/>
    <w:rsid w:val="00901F44"/>
    <w:rsid w:val="00902C96"/>
    <w:rsid w:val="00912863"/>
    <w:rsid w:val="00917912"/>
    <w:rsid w:val="009203A5"/>
    <w:rsid w:val="009208A9"/>
    <w:rsid w:val="00920961"/>
    <w:rsid w:val="00922469"/>
    <w:rsid w:val="00922B44"/>
    <w:rsid w:val="009378EA"/>
    <w:rsid w:val="00956777"/>
    <w:rsid w:val="00965D08"/>
    <w:rsid w:val="009802F7"/>
    <w:rsid w:val="0098251D"/>
    <w:rsid w:val="00990C20"/>
    <w:rsid w:val="00997A10"/>
    <w:rsid w:val="009B035B"/>
    <w:rsid w:val="009B1E88"/>
    <w:rsid w:val="009C5F0C"/>
    <w:rsid w:val="009D520C"/>
    <w:rsid w:val="009D6C03"/>
    <w:rsid w:val="009D7451"/>
    <w:rsid w:val="009F790F"/>
    <w:rsid w:val="00A00273"/>
    <w:rsid w:val="00A0671F"/>
    <w:rsid w:val="00A13126"/>
    <w:rsid w:val="00A24868"/>
    <w:rsid w:val="00A252A4"/>
    <w:rsid w:val="00A27554"/>
    <w:rsid w:val="00A30CB1"/>
    <w:rsid w:val="00A3125C"/>
    <w:rsid w:val="00A37117"/>
    <w:rsid w:val="00A522AC"/>
    <w:rsid w:val="00A56ADF"/>
    <w:rsid w:val="00A571C5"/>
    <w:rsid w:val="00A70F5C"/>
    <w:rsid w:val="00A70FD6"/>
    <w:rsid w:val="00A77A6E"/>
    <w:rsid w:val="00A805DC"/>
    <w:rsid w:val="00A8351B"/>
    <w:rsid w:val="00A872C5"/>
    <w:rsid w:val="00A947F7"/>
    <w:rsid w:val="00AA0005"/>
    <w:rsid w:val="00AA4C5F"/>
    <w:rsid w:val="00AA5380"/>
    <w:rsid w:val="00AB2AD3"/>
    <w:rsid w:val="00AD1853"/>
    <w:rsid w:val="00AD1EBB"/>
    <w:rsid w:val="00AE1027"/>
    <w:rsid w:val="00AE4966"/>
    <w:rsid w:val="00AF4FD7"/>
    <w:rsid w:val="00AF6454"/>
    <w:rsid w:val="00B00C56"/>
    <w:rsid w:val="00B1161B"/>
    <w:rsid w:val="00B11BE6"/>
    <w:rsid w:val="00B20B8D"/>
    <w:rsid w:val="00B21C2D"/>
    <w:rsid w:val="00B34A26"/>
    <w:rsid w:val="00B44731"/>
    <w:rsid w:val="00B56EB9"/>
    <w:rsid w:val="00B62B99"/>
    <w:rsid w:val="00B65929"/>
    <w:rsid w:val="00B674C2"/>
    <w:rsid w:val="00B86DB8"/>
    <w:rsid w:val="00B87544"/>
    <w:rsid w:val="00B94F41"/>
    <w:rsid w:val="00BB7FDB"/>
    <w:rsid w:val="00BE5D95"/>
    <w:rsid w:val="00C014B7"/>
    <w:rsid w:val="00C029F5"/>
    <w:rsid w:val="00C02E2A"/>
    <w:rsid w:val="00C079E0"/>
    <w:rsid w:val="00C114EC"/>
    <w:rsid w:val="00C232D4"/>
    <w:rsid w:val="00C2675D"/>
    <w:rsid w:val="00C302FD"/>
    <w:rsid w:val="00C50749"/>
    <w:rsid w:val="00C63275"/>
    <w:rsid w:val="00C70A47"/>
    <w:rsid w:val="00C72BAA"/>
    <w:rsid w:val="00C80CE8"/>
    <w:rsid w:val="00C84EAF"/>
    <w:rsid w:val="00C90773"/>
    <w:rsid w:val="00C94041"/>
    <w:rsid w:val="00CA6B05"/>
    <w:rsid w:val="00CC4589"/>
    <w:rsid w:val="00CE0EFC"/>
    <w:rsid w:val="00CF30DA"/>
    <w:rsid w:val="00CF799C"/>
    <w:rsid w:val="00D0173A"/>
    <w:rsid w:val="00D038CA"/>
    <w:rsid w:val="00D10C76"/>
    <w:rsid w:val="00D220FC"/>
    <w:rsid w:val="00D33FDB"/>
    <w:rsid w:val="00D375C9"/>
    <w:rsid w:val="00D64793"/>
    <w:rsid w:val="00D73FC0"/>
    <w:rsid w:val="00DB3467"/>
    <w:rsid w:val="00DB3B26"/>
    <w:rsid w:val="00DC6618"/>
    <w:rsid w:val="00DC6715"/>
    <w:rsid w:val="00DD39FE"/>
    <w:rsid w:val="00E0262A"/>
    <w:rsid w:val="00E063FD"/>
    <w:rsid w:val="00E1092F"/>
    <w:rsid w:val="00E32457"/>
    <w:rsid w:val="00E37897"/>
    <w:rsid w:val="00E574E5"/>
    <w:rsid w:val="00E64398"/>
    <w:rsid w:val="00E725C5"/>
    <w:rsid w:val="00E73067"/>
    <w:rsid w:val="00E845ED"/>
    <w:rsid w:val="00E903F7"/>
    <w:rsid w:val="00E94F30"/>
    <w:rsid w:val="00EA3AB4"/>
    <w:rsid w:val="00EA723F"/>
    <w:rsid w:val="00EB6F2E"/>
    <w:rsid w:val="00EC0819"/>
    <w:rsid w:val="00EC6F43"/>
    <w:rsid w:val="00ED5CBB"/>
    <w:rsid w:val="00EE008A"/>
    <w:rsid w:val="00EE09DB"/>
    <w:rsid w:val="00F010E3"/>
    <w:rsid w:val="00F11497"/>
    <w:rsid w:val="00F20A15"/>
    <w:rsid w:val="00F251C9"/>
    <w:rsid w:val="00F277AB"/>
    <w:rsid w:val="00F505D5"/>
    <w:rsid w:val="00F530AB"/>
    <w:rsid w:val="00F603AE"/>
    <w:rsid w:val="00F739F7"/>
    <w:rsid w:val="00F8231D"/>
    <w:rsid w:val="00F857E8"/>
    <w:rsid w:val="00F90C48"/>
    <w:rsid w:val="00FA1A6F"/>
    <w:rsid w:val="00FB3C85"/>
    <w:rsid w:val="00FC574E"/>
    <w:rsid w:val="00FC633D"/>
    <w:rsid w:val="00FC6582"/>
    <w:rsid w:val="00FD4180"/>
    <w:rsid w:val="00FE0E7D"/>
    <w:rsid w:val="00FE1344"/>
    <w:rsid w:val="00FF13F2"/>
    <w:rsid w:val="00FF7B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EEBC73"/>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table" w:customStyle="1" w:styleId="TableGrid1">
    <w:name w:val="Table Grid1"/>
    <w:basedOn w:val="TableNormal"/>
    <w:next w:val="TableGrid"/>
    <w:uiPriority w:val="59"/>
    <w:rsid w:val="00E57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0966"/>
    <w:rPr>
      <w:color w:val="0000FF" w:themeColor="hyperlink"/>
      <w:u w:val="single"/>
    </w:rPr>
  </w:style>
  <w:style w:type="character" w:styleId="FollowedHyperlink">
    <w:name w:val="FollowedHyperlink"/>
    <w:basedOn w:val="DefaultParagraphFont"/>
    <w:uiPriority w:val="99"/>
    <w:semiHidden/>
    <w:unhideWhenUsed/>
    <w:rsid w:val="0098251D"/>
    <w:rPr>
      <w:color w:val="800080" w:themeColor="followedHyperlink"/>
      <w:u w:val="single"/>
    </w:rPr>
  </w:style>
  <w:style w:type="character" w:styleId="UnresolvedMention">
    <w:name w:val="Unresolved Mention"/>
    <w:basedOn w:val="DefaultParagraphFont"/>
    <w:uiPriority w:val="99"/>
    <w:semiHidden/>
    <w:unhideWhenUsed/>
    <w:rsid w:val="003673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78313">
      <w:bodyDiv w:val="1"/>
      <w:marLeft w:val="0"/>
      <w:marRight w:val="0"/>
      <w:marTop w:val="0"/>
      <w:marBottom w:val="0"/>
      <w:divBdr>
        <w:top w:val="none" w:sz="0" w:space="0" w:color="auto"/>
        <w:left w:val="none" w:sz="0" w:space="0" w:color="auto"/>
        <w:bottom w:val="none" w:sz="0" w:space="0" w:color="auto"/>
        <w:right w:val="none" w:sz="0" w:space="0" w:color="auto"/>
      </w:divBdr>
    </w:div>
    <w:div w:id="170461889">
      <w:bodyDiv w:val="1"/>
      <w:marLeft w:val="0"/>
      <w:marRight w:val="0"/>
      <w:marTop w:val="0"/>
      <w:marBottom w:val="0"/>
      <w:divBdr>
        <w:top w:val="none" w:sz="0" w:space="0" w:color="auto"/>
        <w:left w:val="none" w:sz="0" w:space="0" w:color="auto"/>
        <w:bottom w:val="none" w:sz="0" w:space="0" w:color="auto"/>
        <w:right w:val="none" w:sz="0" w:space="0" w:color="auto"/>
      </w:divBdr>
    </w:div>
    <w:div w:id="410464945">
      <w:bodyDiv w:val="1"/>
      <w:marLeft w:val="0"/>
      <w:marRight w:val="0"/>
      <w:marTop w:val="0"/>
      <w:marBottom w:val="0"/>
      <w:divBdr>
        <w:top w:val="none" w:sz="0" w:space="0" w:color="auto"/>
        <w:left w:val="none" w:sz="0" w:space="0" w:color="auto"/>
        <w:bottom w:val="none" w:sz="0" w:space="0" w:color="auto"/>
        <w:right w:val="none" w:sz="0" w:space="0" w:color="auto"/>
      </w:divBdr>
    </w:div>
    <w:div w:id="494759138">
      <w:bodyDiv w:val="1"/>
      <w:marLeft w:val="0"/>
      <w:marRight w:val="0"/>
      <w:marTop w:val="0"/>
      <w:marBottom w:val="0"/>
      <w:divBdr>
        <w:top w:val="none" w:sz="0" w:space="0" w:color="auto"/>
        <w:left w:val="none" w:sz="0" w:space="0" w:color="auto"/>
        <w:bottom w:val="none" w:sz="0" w:space="0" w:color="auto"/>
        <w:right w:val="none" w:sz="0" w:space="0" w:color="auto"/>
      </w:divBdr>
    </w:div>
    <w:div w:id="676034236">
      <w:bodyDiv w:val="1"/>
      <w:marLeft w:val="0"/>
      <w:marRight w:val="0"/>
      <w:marTop w:val="0"/>
      <w:marBottom w:val="0"/>
      <w:divBdr>
        <w:top w:val="none" w:sz="0" w:space="0" w:color="auto"/>
        <w:left w:val="none" w:sz="0" w:space="0" w:color="auto"/>
        <w:bottom w:val="none" w:sz="0" w:space="0" w:color="auto"/>
        <w:right w:val="none" w:sz="0" w:space="0" w:color="auto"/>
      </w:divBdr>
    </w:div>
    <w:div w:id="731006234">
      <w:bodyDiv w:val="1"/>
      <w:marLeft w:val="0"/>
      <w:marRight w:val="0"/>
      <w:marTop w:val="0"/>
      <w:marBottom w:val="0"/>
      <w:divBdr>
        <w:top w:val="none" w:sz="0" w:space="0" w:color="auto"/>
        <w:left w:val="none" w:sz="0" w:space="0" w:color="auto"/>
        <w:bottom w:val="none" w:sz="0" w:space="0" w:color="auto"/>
        <w:right w:val="none" w:sz="0" w:space="0" w:color="auto"/>
      </w:divBdr>
    </w:div>
    <w:div w:id="1088192434">
      <w:bodyDiv w:val="1"/>
      <w:marLeft w:val="0"/>
      <w:marRight w:val="0"/>
      <w:marTop w:val="0"/>
      <w:marBottom w:val="0"/>
      <w:divBdr>
        <w:top w:val="none" w:sz="0" w:space="0" w:color="auto"/>
        <w:left w:val="none" w:sz="0" w:space="0" w:color="auto"/>
        <w:bottom w:val="none" w:sz="0" w:space="0" w:color="auto"/>
        <w:right w:val="none" w:sz="0" w:space="0" w:color="auto"/>
      </w:divBdr>
    </w:div>
    <w:div w:id="1120957577">
      <w:bodyDiv w:val="1"/>
      <w:marLeft w:val="0"/>
      <w:marRight w:val="0"/>
      <w:marTop w:val="0"/>
      <w:marBottom w:val="0"/>
      <w:divBdr>
        <w:top w:val="none" w:sz="0" w:space="0" w:color="auto"/>
        <w:left w:val="none" w:sz="0" w:space="0" w:color="auto"/>
        <w:bottom w:val="none" w:sz="0" w:space="0" w:color="auto"/>
        <w:right w:val="none" w:sz="0" w:space="0" w:color="auto"/>
      </w:divBdr>
    </w:div>
    <w:div w:id="1210263949">
      <w:bodyDiv w:val="1"/>
      <w:marLeft w:val="0"/>
      <w:marRight w:val="0"/>
      <w:marTop w:val="0"/>
      <w:marBottom w:val="0"/>
      <w:divBdr>
        <w:top w:val="none" w:sz="0" w:space="0" w:color="auto"/>
        <w:left w:val="none" w:sz="0" w:space="0" w:color="auto"/>
        <w:bottom w:val="none" w:sz="0" w:space="0" w:color="auto"/>
        <w:right w:val="none" w:sz="0" w:space="0" w:color="auto"/>
      </w:divBdr>
    </w:div>
    <w:div w:id="1218398371">
      <w:bodyDiv w:val="1"/>
      <w:marLeft w:val="0"/>
      <w:marRight w:val="0"/>
      <w:marTop w:val="0"/>
      <w:marBottom w:val="0"/>
      <w:divBdr>
        <w:top w:val="none" w:sz="0" w:space="0" w:color="auto"/>
        <w:left w:val="none" w:sz="0" w:space="0" w:color="auto"/>
        <w:bottom w:val="none" w:sz="0" w:space="0" w:color="auto"/>
        <w:right w:val="none" w:sz="0" w:space="0" w:color="auto"/>
      </w:divBdr>
    </w:div>
    <w:div w:id="1265531579">
      <w:bodyDiv w:val="1"/>
      <w:marLeft w:val="0"/>
      <w:marRight w:val="0"/>
      <w:marTop w:val="0"/>
      <w:marBottom w:val="0"/>
      <w:divBdr>
        <w:top w:val="none" w:sz="0" w:space="0" w:color="auto"/>
        <w:left w:val="none" w:sz="0" w:space="0" w:color="auto"/>
        <w:bottom w:val="none" w:sz="0" w:space="0" w:color="auto"/>
        <w:right w:val="none" w:sz="0" w:space="0" w:color="auto"/>
      </w:divBdr>
    </w:div>
    <w:div w:id="1407921888">
      <w:bodyDiv w:val="1"/>
      <w:marLeft w:val="0"/>
      <w:marRight w:val="0"/>
      <w:marTop w:val="0"/>
      <w:marBottom w:val="0"/>
      <w:divBdr>
        <w:top w:val="none" w:sz="0" w:space="0" w:color="auto"/>
        <w:left w:val="none" w:sz="0" w:space="0" w:color="auto"/>
        <w:bottom w:val="none" w:sz="0" w:space="0" w:color="auto"/>
        <w:right w:val="none" w:sz="0" w:space="0" w:color="auto"/>
      </w:divBdr>
    </w:div>
    <w:div w:id="1431462864">
      <w:bodyDiv w:val="1"/>
      <w:marLeft w:val="0"/>
      <w:marRight w:val="0"/>
      <w:marTop w:val="0"/>
      <w:marBottom w:val="0"/>
      <w:divBdr>
        <w:top w:val="none" w:sz="0" w:space="0" w:color="auto"/>
        <w:left w:val="none" w:sz="0" w:space="0" w:color="auto"/>
        <w:bottom w:val="none" w:sz="0" w:space="0" w:color="auto"/>
        <w:right w:val="none" w:sz="0" w:space="0" w:color="auto"/>
      </w:divBdr>
    </w:div>
    <w:div w:id="1486974037">
      <w:bodyDiv w:val="1"/>
      <w:marLeft w:val="0"/>
      <w:marRight w:val="0"/>
      <w:marTop w:val="0"/>
      <w:marBottom w:val="0"/>
      <w:divBdr>
        <w:top w:val="none" w:sz="0" w:space="0" w:color="auto"/>
        <w:left w:val="none" w:sz="0" w:space="0" w:color="auto"/>
        <w:bottom w:val="none" w:sz="0" w:space="0" w:color="auto"/>
        <w:right w:val="none" w:sz="0" w:space="0" w:color="auto"/>
      </w:divBdr>
    </w:div>
    <w:div w:id="1559900558">
      <w:bodyDiv w:val="1"/>
      <w:marLeft w:val="0"/>
      <w:marRight w:val="0"/>
      <w:marTop w:val="0"/>
      <w:marBottom w:val="0"/>
      <w:divBdr>
        <w:top w:val="none" w:sz="0" w:space="0" w:color="auto"/>
        <w:left w:val="none" w:sz="0" w:space="0" w:color="auto"/>
        <w:bottom w:val="none" w:sz="0" w:space="0" w:color="auto"/>
        <w:right w:val="none" w:sz="0" w:space="0" w:color="auto"/>
      </w:divBdr>
    </w:div>
    <w:div w:id="1683774037">
      <w:bodyDiv w:val="1"/>
      <w:marLeft w:val="0"/>
      <w:marRight w:val="0"/>
      <w:marTop w:val="0"/>
      <w:marBottom w:val="0"/>
      <w:divBdr>
        <w:top w:val="none" w:sz="0" w:space="0" w:color="auto"/>
        <w:left w:val="none" w:sz="0" w:space="0" w:color="auto"/>
        <w:bottom w:val="none" w:sz="0" w:space="0" w:color="auto"/>
        <w:right w:val="none" w:sz="0" w:space="0" w:color="auto"/>
      </w:divBdr>
    </w:div>
    <w:div w:id="1844583750">
      <w:bodyDiv w:val="1"/>
      <w:marLeft w:val="0"/>
      <w:marRight w:val="0"/>
      <w:marTop w:val="0"/>
      <w:marBottom w:val="0"/>
      <w:divBdr>
        <w:top w:val="none" w:sz="0" w:space="0" w:color="auto"/>
        <w:left w:val="none" w:sz="0" w:space="0" w:color="auto"/>
        <w:bottom w:val="none" w:sz="0" w:space="0" w:color="auto"/>
        <w:right w:val="none" w:sz="0" w:space="0" w:color="auto"/>
      </w:divBdr>
    </w:div>
    <w:div w:id="1914771825">
      <w:bodyDiv w:val="1"/>
      <w:marLeft w:val="0"/>
      <w:marRight w:val="0"/>
      <w:marTop w:val="0"/>
      <w:marBottom w:val="0"/>
      <w:divBdr>
        <w:top w:val="none" w:sz="0" w:space="0" w:color="auto"/>
        <w:left w:val="none" w:sz="0" w:space="0" w:color="auto"/>
        <w:bottom w:val="none" w:sz="0" w:space="0" w:color="auto"/>
        <w:right w:val="none" w:sz="0" w:space="0" w:color="auto"/>
      </w:divBdr>
    </w:div>
    <w:div w:id="201911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jpmorgan.com/content/dam/jpm/global/disclosures/us/new-appendix-4-emea-securities-services-execution-policy-dec-2020.pdf" TargetMode="External"/><Relationship Id="rId18" Type="http://schemas.openxmlformats.org/officeDocument/2006/relationships/hyperlink" Target="https://www.jpmorgan.com/global/disclosures/mifidii" TargetMode="External"/><Relationship Id="rId26" Type="http://schemas.openxmlformats.org/officeDocument/2006/relationships/hyperlink" Target="https://www.jpmorgan.com/content/dam/jpm/global/disclosures/us/20201230-main-execution-policy-dec-2020.pdf" TargetMode="External"/><Relationship Id="rId3" Type="http://schemas.openxmlformats.org/officeDocument/2006/relationships/customXml" Target="../customXml/item3.xml"/><Relationship Id="rId21" Type="http://schemas.openxmlformats.org/officeDocument/2006/relationships/hyperlink" Target="https://www.jpmorgan.com/content/dam/jpm/global/disclosures/us/new-appendix-4-emea-securities-services-execution-policy-dec-2020.pdf" TargetMode="External"/><Relationship Id="rId7" Type="http://schemas.openxmlformats.org/officeDocument/2006/relationships/footnotes" Target="footnotes.xml"/><Relationship Id="rId12" Type="http://schemas.openxmlformats.org/officeDocument/2006/relationships/hyperlink" Target="https://www.jpmorgan.com/global/disclosures/mifidii" TargetMode="External"/><Relationship Id="rId17" Type="http://schemas.openxmlformats.org/officeDocument/2006/relationships/hyperlink" Target="https://www.jpmorgan.com/content/dam/jpm/global/disclosures/us/new-appendix-4-emea-securities-services-execution-policy-dec-2020.pdf" TargetMode="External"/><Relationship Id="rId25" Type="http://schemas.openxmlformats.org/officeDocument/2006/relationships/hyperlink" Target="https://www.jpmorgan.com/content/dam/jpm/global/disclosures/us/20201230-main-execution-policy-dec-2020.pdf" TargetMode="External"/><Relationship Id="rId2" Type="http://schemas.openxmlformats.org/officeDocument/2006/relationships/customXml" Target="../customXml/item2.xml"/><Relationship Id="rId16" Type="http://schemas.openxmlformats.org/officeDocument/2006/relationships/hyperlink" Target="https://www.jpmorgan.com/global/disclosures/mifidii" TargetMode="External"/><Relationship Id="rId20" Type="http://schemas.openxmlformats.org/officeDocument/2006/relationships/hyperlink" Target="https://www.jpmorgan.com/global/disclosures/mifidi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pmorgan.com/content/dam/jpm/global/disclosures/us/new-appendix-4-emea-securities-services-execution-policy-dec-2020.pdf" TargetMode="External"/><Relationship Id="rId24" Type="http://schemas.openxmlformats.org/officeDocument/2006/relationships/hyperlink" Target="https://www.jpmorgan.com/content/dam/jpm/global/disclosures/us/20201230-main-execution-policy-dec-2020.pdf" TargetMode="External"/><Relationship Id="rId5" Type="http://schemas.openxmlformats.org/officeDocument/2006/relationships/settings" Target="settings.xml"/><Relationship Id="rId15" Type="http://schemas.openxmlformats.org/officeDocument/2006/relationships/hyperlink" Target="https://www.jpmorgan.com/content/dam/jpm/global/disclosures/us/new-appendix-4-emea-securities-services-execution-policy-dec-2020.pdf" TargetMode="External"/><Relationship Id="rId23" Type="http://schemas.openxmlformats.org/officeDocument/2006/relationships/hyperlink" Target="https://www.jpmorgan.com/global/disclosures/mifidii" TargetMode="External"/><Relationship Id="rId28" Type="http://schemas.openxmlformats.org/officeDocument/2006/relationships/footer" Target="footer1.xml"/><Relationship Id="rId10" Type="http://schemas.openxmlformats.org/officeDocument/2006/relationships/hyperlink" Target="https://www.jpmorgan.com/global/disclosures/mifidii" TargetMode="External"/><Relationship Id="rId19" Type="http://schemas.openxmlformats.org/officeDocument/2006/relationships/hyperlink" Target="https://www.jpmorgan.com/content/dam/jpm/global/disclosures/us/new-appendix-4-emea-securities-services-execution-policy-dec-2020.pdf"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jpmorgan.com/content/dam/jpm/global/disclosures/us/new-appendix-4-emea-securities-services-execution-policy-dec-2020.pdf" TargetMode="External"/><Relationship Id="rId14" Type="http://schemas.openxmlformats.org/officeDocument/2006/relationships/hyperlink" Target="https://www.jpmorgan.com/global/disclosures/mifidii" TargetMode="External"/><Relationship Id="rId22" Type="http://schemas.openxmlformats.org/officeDocument/2006/relationships/hyperlink" Target="https://www.jpmorgan.com/content/dam/jpm/global/disclosures/us/new-appendix-4-emea-securities-services-execution-policy-dec-2020.pdf" TargetMode="External"/><Relationship Id="rId27" Type="http://schemas.openxmlformats.org/officeDocument/2006/relationships/hyperlink" Target="https://www.jpmorgan.com/content/dam/jpm/global/disclosures/us/20201230-main-execution-policy-dec-2020.pdf" TargetMode="Externa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CE3B08B5-5C77-44A8-87B0-AB10ED35B629}">
  <ds:schemaRefs>
    <ds:schemaRef ds:uri="http://schemas.microsoft.com/sharepoint/v3/contenttype/forms"/>
  </ds:schemaRefs>
</ds:datastoreItem>
</file>

<file path=customXml/itemProps2.xml><?xml version="1.0" encoding="utf-8"?>
<ds:datastoreItem xmlns:ds="http://schemas.openxmlformats.org/officeDocument/2006/customXml" ds:itemID="{A451FDE8-F3EF-4570-B57A-19A832CA3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2D6200-16A3-428A-8353-562AF5C1E0BD}">
  <ds:schemaRefs>
    <ds:schemaRef ds:uri="http://schemas.microsoft.com/office/2006/metadata/properties"/>
    <ds:schemaRef ds:uri="http://schemas.microsoft.com/office/infopath/2007/PartnerControls"/>
    <ds:schemaRef ds:uri="7d1f7825-6765-4743-817d-89ed4ea58d40"/>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4725</Words>
  <Characters>26936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31598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 Morgan Chase Bank, N.A. – London</dc:creator>
  <cp:lastModifiedBy>Bright, Victoria (CIB OPS, GBR)</cp:lastModifiedBy>
  <cp:revision>17</cp:revision>
  <dcterms:created xsi:type="dcterms:W3CDTF">2021-04-16T08:26:00Z</dcterms:created>
  <dcterms:modified xsi:type="dcterms:W3CDTF">2021-04-28T12:58:00Z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